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28FC7554" w:rsidR="00192FEB" w:rsidRDefault="0013794D" w:rsidP="00192FEB">
      <w:pPr>
        <w:pStyle w:val="Documentnumber"/>
      </w:pPr>
      <w:r>
        <w:t>1</w:t>
      </w:r>
      <w:r w:rsidR="00496E8D" w:rsidRPr="004259CB">
        <w:t>0</w:t>
      </w:r>
      <w:r w:rsidR="00D43AEF">
        <w:t>6</w:t>
      </w:r>
      <w:r w:rsidR="00D70AFE" w:rsidRPr="004259CB">
        <w:t>0</w:t>
      </w:r>
    </w:p>
    <w:p w14:paraId="1F4C7081" w14:textId="77777777" w:rsidR="00757F9E" w:rsidRPr="00757F9E" w:rsidRDefault="00757F9E" w:rsidP="00757F9E">
      <w:pPr>
        <w:rPr>
          <w:lang w:val="en-GB"/>
        </w:rPr>
      </w:pPr>
    </w:p>
    <w:p w14:paraId="76B5E416" w14:textId="48736611" w:rsidR="00D74AE1" w:rsidRPr="004259CB" w:rsidRDefault="00D43AEF" w:rsidP="00E270C5">
      <w:pPr>
        <w:pStyle w:val="Documentname"/>
      </w:pPr>
      <w:r>
        <w:t>Digital Communication Technologies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4402C182" w:rsidR="00D74AE1" w:rsidRPr="004259CB" w:rsidRDefault="004259CB" w:rsidP="00E270C5">
      <w:pPr>
        <w:pStyle w:val="Documentdate"/>
      </w:pPr>
      <w:r>
        <w:t>June 2018</w:t>
      </w:r>
    </w:p>
    <w:p w14:paraId="41FB13D3" w14:textId="77777777" w:rsidR="00EB6F3C" w:rsidRPr="004259CB" w:rsidRDefault="00EB6F3C" w:rsidP="003274DB">
      <w:pPr>
        <w:rPr>
          <w:lang w:val="en-GB"/>
        </w:rPr>
        <w:sectPr w:rsidR="00EB6F3C" w:rsidRPr="004259CB"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C04016">
          <w:rPr>
            <w:webHidden/>
          </w:rPr>
          <w:t>3</w:t>
        </w:r>
        <w:r w:rsidR="00757F9E">
          <w:rPr>
            <w:webHidden/>
          </w:rPr>
          <w:fldChar w:fldCharType="end"/>
        </w:r>
      </w:hyperlink>
    </w:p>
    <w:p w14:paraId="5A57CA93" w14:textId="77777777" w:rsidR="00757F9E" w:rsidRDefault="0079778E">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C04016">
          <w:rPr>
            <w:webHidden/>
          </w:rPr>
          <w:t>3</w:t>
        </w:r>
        <w:r w:rsidR="00757F9E">
          <w:rPr>
            <w:webHidden/>
          </w:rPr>
          <w:fldChar w:fldCharType="end"/>
        </w:r>
      </w:hyperlink>
    </w:p>
    <w:p w14:paraId="75034B08" w14:textId="77777777" w:rsidR="00757F9E" w:rsidRDefault="0079778E">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C04016">
          <w:rPr>
            <w:webHidden/>
          </w:rPr>
          <w:t>3</w:t>
        </w:r>
        <w:r w:rsidR="00757F9E">
          <w:rPr>
            <w:webHidden/>
          </w:rPr>
          <w:fldChar w:fldCharType="end"/>
        </w:r>
      </w:hyperlink>
    </w:p>
    <w:p w14:paraId="1A6265BF" w14:textId="77777777" w:rsidR="00757F9E" w:rsidRDefault="0079778E">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C04016">
          <w:rPr>
            <w:webHidden/>
          </w:rPr>
          <w:t>3</w:t>
        </w:r>
        <w:r w:rsidR="00757F9E">
          <w:rPr>
            <w:webHidden/>
          </w:rPr>
          <w:fldChar w:fldCharType="end"/>
        </w:r>
      </w:hyperlink>
    </w:p>
    <w:p w14:paraId="4BE62355" w14:textId="77777777" w:rsidR="00757F9E" w:rsidRDefault="0079778E">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C04016">
          <w:rPr>
            <w:webHidden/>
          </w:rPr>
          <w:t>4</w:t>
        </w:r>
        <w:r w:rsidR="00757F9E">
          <w:rPr>
            <w:webHidden/>
          </w:rPr>
          <w:fldChar w:fldCharType="end"/>
        </w:r>
      </w:hyperlink>
    </w:p>
    <w:p w14:paraId="56E650A4" w14:textId="77777777" w:rsidR="00757F9E" w:rsidRDefault="0079778E">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C04016">
          <w:rPr>
            <w:webHidden/>
          </w:rPr>
          <w:t>4</w:t>
        </w:r>
        <w:r w:rsidR="00757F9E">
          <w:rPr>
            <w:webHidden/>
          </w:rPr>
          <w:fldChar w:fldCharType="end"/>
        </w:r>
      </w:hyperlink>
    </w:p>
    <w:p w14:paraId="5CB07878" w14:textId="77777777" w:rsidR="00757F9E" w:rsidRDefault="0079778E">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C04016">
          <w:rPr>
            <w:webHidden/>
          </w:rPr>
          <w:t>5</w:t>
        </w:r>
        <w:r w:rsidR="00757F9E">
          <w:rPr>
            <w:webHidden/>
          </w:rPr>
          <w:fldChar w:fldCharType="end"/>
        </w:r>
      </w:hyperlink>
    </w:p>
    <w:p w14:paraId="790A8C13" w14:textId="77777777" w:rsidR="00757F9E" w:rsidRDefault="0079778E">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C04016">
          <w:rPr>
            <w:webHidden/>
          </w:rPr>
          <w:t>5</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2"/>
          <w:headerReference w:type="default" r:id="rId13"/>
          <w:footerReference w:type="default" r:id="rId14"/>
          <w:headerReference w:type="first" r:id="rId15"/>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0E311505" w14:textId="4DA5C6EE" w:rsidR="004259CB" w:rsidRPr="004259CB" w:rsidRDefault="004259CB" w:rsidP="004259CB">
      <w:pPr>
        <w:pStyle w:val="BodyText"/>
      </w:pPr>
      <w:r w:rsidRPr="004259CB">
        <w:t>IALA publishes Standards, Recommendations, and Guidelines for the global harmonisation of the provision, maintenance, and operation of marine aids to navigation, to foster the safe, economic, and efficient movement of vessels, and for the protection of the environment.</w:t>
      </w:r>
    </w:p>
    <w:p w14:paraId="79C6D689" w14:textId="77A050D5" w:rsidR="004259CB" w:rsidRPr="004259CB" w:rsidRDefault="004259CB" w:rsidP="004259CB">
      <w:pPr>
        <w:pStyle w:val="BodyText"/>
      </w:pPr>
      <w:r w:rsidRPr="004259CB">
        <w:t>They are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20EFCAA9" w14:textId="77777777" w:rsidR="004259CB" w:rsidRPr="004259CB" w:rsidRDefault="004259CB" w:rsidP="004259CB">
      <w:pPr>
        <w:pStyle w:val="BodyText"/>
      </w:pPr>
      <w:r w:rsidRPr="004259CB">
        <w:t xml:space="preserve">The IALA Strategic Vision for the period 2014-2026, adopted by the General Assembly in 2014, had two Goals, the first of which is 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5C49E69A" w:rsidR="004259CB" w:rsidRPr="004259CB" w:rsidRDefault="004259CB" w:rsidP="004259CB">
      <w:pPr>
        <w:pStyle w:val="BodyText"/>
      </w:pPr>
      <w:r w:rsidRPr="004259CB">
        <w:t>IALA Standards are suitable for direct citation by States in the interest of an efficient and harmonised global network of aids to navigation and services.</w:t>
      </w:r>
    </w:p>
    <w:p w14:paraId="17C324F9" w14:textId="77777777" w:rsidR="0079778E" w:rsidRDefault="004259CB" w:rsidP="0079778E">
      <w:pPr>
        <w:autoSpaceDE w:val="0"/>
        <w:autoSpaceDN w:val="0"/>
        <w:adjustRightInd w:val="0"/>
        <w:spacing w:line="240" w:lineRule="auto"/>
        <w:rPr>
          <w:ins w:id="7" w:author="Wayne Quinn" w:date="2017-03-16T15:43:00Z"/>
          <w:rFonts w:ascii="Tahoma" w:hAnsi="Tahoma" w:cs="Tahoma"/>
          <w:color w:val="000000"/>
          <w:sz w:val="20"/>
          <w:szCs w:val="20"/>
          <w:lang w:val="en-GB"/>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t>APPLICATION</w:t>
      </w:r>
      <w:bookmarkEnd w:id="10"/>
      <w:bookmarkEnd w:id="11"/>
      <w:bookmarkEnd w:id="12"/>
      <w:ins w:id="14" w:author="Wayne Quinn" w:date="2017-03-16T15:43:00Z">
        <w:r w:rsidR="0079778E">
          <w:rPr>
            <w:caps/>
          </w:rPr>
          <w:t xml:space="preserve">   </w:t>
        </w:r>
        <w:r w:rsidR="0079778E" w:rsidRPr="0079778E">
          <w:rPr>
            <w:rFonts w:ascii="Tahoma" w:hAnsi="Tahoma" w:cs="Tahoma"/>
            <w:color w:val="000000"/>
            <w:sz w:val="20"/>
            <w:szCs w:val="20"/>
            <w:highlight w:val="yellow"/>
            <w:lang w:val="en-GB"/>
            <w:rPrChange w:id="15" w:author="Wayne Quinn" w:date="2017-03-16T15:44:00Z">
              <w:rPr>
                <w:rFonts w:ascii="Tahoma" w:hAnsi="Tahoma" w:cs="Tahoma"/>
                <w:color w:val="000000"/>
                <w:sz w:val="20"/>
                <w:szCs w:val="20"/>
                <w:lang w:val="en-GB"/>
              </w:rPr>
            </w:rPrChange>
          </w:rPr>
          <w:t>same comments as before</w:t>
        </w:r>
      </w:ins>
    </w:p>
    <w:p w14:paraId="0CBAFCBD" w14:textId="4B0DEADB" w:rsidR="004259CB" w:rsidRPr="004259CB" w:rsidRDefault="004259CB" w:rsidP="004259CB">
      <w:pPr>
        <w:pStyle w:val="Heading1"/>
        <w:tabs>
          <w:tab w:val="clear" w:pos="0"/>
        </w:tabs>
        <w:spacing w:before="0"/>
        <w:ind w:left="0" w:firstLine="0"/>
        <w:rPr>
          <w:caps w:val="0"/>
        </w:rPr>
      </w:pPr>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16" w:name="_Toc464033446"/>
      <w:bookmarkStart w:id="17" w:name="_Toc464136441"/>
      <w:bookmarkStart w:id="18" w:name="_Toc464139607"/>
      <w:r w:rsidRPr="004259CB">
        <w:rPr>
          <w:caps w:val="0"/>
        </w:rPr>
        <w:t>SCOPE</w:t>
      </w:r>
      <w:bookmarkEnd w:id="13"/>
      <w:bookmarkEnd w:id="16"/>
      <w:bookmarkEnd w:id="17"/>
      <w:bookmarkEnd w:id="18"/>
    </w:p>
    <w:p w14:paraId="6F92D31F" w14:textId="77777777" w:rsidR="004259CB" w:rsidRPr="004259CB" w:rsidRDefault="004259CB" w:rsidP="004259CB">
      <w:pPr>
        <w:pStyle w:val="Sparationtitre1"/>
        <w:rPr>
          <w:lang w:val="en-GB"/>
        </w:rPr>
      </w:pPr>
    </w:p>
    <w:p w14:paraId="7CEBD959" w14:textId="53D92B58" w:rsidR="004259CB" w:rsidRPr="004259CB" w:rsidRDefault="004259CB" w:rsidP="004259CB">
      <w:pPr>
        <w:pStyle w:val="BodyText"/>
      </w:pPr>
      <w:r w:rsidRPr="004259CB">
        <w:t>IALA Standards may contain Normative and Informative provisions.</w:t>
      </w:r>
    </w:p>
    <w:p w14:paraId="14AB05F0" w14:textId="5FA503FB" w:rsidR="004259CB" w:rsidRPr="004259CB" w:rsidRDefault="004259CB" w:rsidP="004259CB">
      <w:pPr>
        <w:pStyle w:val="BodyText"/>
      </w:pPr>
      <w:r w:rsidRPr="004259CB">
        <w:t xml:space="preserve">Normative provisions are those with which it is necessary to conform in order to claim compliance </w:t>
      </w:r>
      <w:proofErr w:type="gramStart"/>
      <w:r w:rsidRPr="004259CB">
        <w:t>with</w:t>
      </w:r>
      <w:proofErr w:type="gramEnd"/>
      <w:r w:rsidRPr="004259CB">
        <w:t xml:space="preserve"> the Standard.</w:t>
      </w:r>
    </w:p>
    <w:p w14:paraId="6BAC2A13" w14:textId="00212806"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proofErr w:type="gramStart"/>
      <w:r w:rsidRPr="004259CB">
        <w:t>with</w:t>
      </w:r>
      <w:proofErr w:type="gramEnd"/>
      <w:r w:rsidRPr="004259CB">
        <w:t xml:space="preserve"> the Standard.</w:t>
      </w:r>
    </w:p>
    <w:p w14:paraId="46D71A95" w14:textId="77777777" w:rsidR="004259CB" w:rsidRDefault="004259CB" w:rsidP="004259CB">
      <w:pPr>
        <w:pStyle w:val="BodyText"/>
        <w:rPr>
          <w:ins w:id="19" w:author="Wayne Quinn" w:date="2017-03-16T15:45:00Z"/>
        </w:rPr>
      </w:pPr>
      <w:r w:rsidRPr="004259CB">
        <w:t>This Standard references Normative and Informative provisions, detailed in the listed IALA Recommendations, covering the following scope.</w:t>
      </w:r>
    </w:p>
    <w:p w14:paraId="346E1D7A" w14:textId="77777777" w:rsidR="0079778E" w:rsidRDefault="0079778E" w:rsidP="004259CB">
      <w:pPr>
        <w:pStyle w:val="BodyText"/>
        <w:rPr>
          <w:ins w:id="20" w:author="Wayne Quinn" w:date="2017-03-16T15:45:00Z"/>
        </w:rPr>
      </w:pPr>
    </w:p>
    <w:p w14:paraId="1023623D" w14:textId="77777777" w:rsidR="0079778E" w:rsidRPr="0079778E" w:rsidRDefault="0079778E" w:rsidP="0079778E">
      <w:pPr>
        <w:autoSpaceDE w:val="0"/>
        <w:autoSpaceDN w:val="0"/>
        <w:adjustRightInd w:val="0"/>
        <w:spacing w:line="240" w:lineRule="auto"/>
        <w:rPr>
          <w:ins w:id="21" w:author="Wayne Quinn" w:date="2017-03-16T15:45:00Z"/>
          <w:rFonts w:ascii="Tahoma" w:hAnsi="Tahoma" w:cs="Tahoma"/>
          <w:color w:val="000000"/>
          <w:sz w:val="20"/>
          <w:szCs w:val="20"/>
          <w:highlight w:val="yellow"/>
          <w:lang w:val="en-GB"/>
          <w:rPrChange w:id="22" w:author="Wayne Quinn" w:date="2017-03-16T15:45:00Z">
            <w:rPr>
              <w:ins w:id="23" w:author="Wayne Quinn" w:date="2017-03-16T15:45:00Z"/>
              <w:rFonts w:ascii="Tahoma" w:hAnsi="Tahoma" w:cs="Tahoma"/>
              <w:color w:val="000000"/>
              <w:sz w:val="20"/>
              <w:szCs w:val="20"/>
              <w:lang w:val="en-GB"/>
            </w:rPr>
          </w:rPrChange>
        </w:rPr>
      </w:pPr>
      <w:ins w:id="24" w:author="Wayne Quinn" w:date="2017-03-16T15:45:00Z">
        <w:r w:rsidRPr="0079778E">
          <w:rPr>
            <w:rFonts w:ascii="Tahoma" w:hAnsi="Tahoma" w:cs="Tahoma"/>
            <w:color w:val="000000"/>
            <w:sz w:val="20"/>
            <w:szCs w:val="20"/>
            <w:highlight w:val="yellow"/>
            <w:lang w:val="en-GB"/>
            <w:rPrChange w:id="25" w:author="Wayne Quinn" w:date="2017-03-16T15:45:00Z">
              <w:rPr>
                <w:rFonts w:ascii="Tahoma" w:hAnsi="Tahoma" w:cs="Tahoma"/>
                <w:color w:val="000000"/>
                <w:sz w:val="20"/>
                <w:szCs w:val="20"/>
                <w:lang w:val="en-GB"/>
              </w:rPr>
            </w:rPrChange>
          </w:rPr>
          <w:t xml:space="preserve">Confirm wording - </w:t>
        </w:r>
        <w:proofErr w:type="spellStart"/>
        <w:r w:rsidRPr="0079778E">
          <w:rPr>
            <w:rFonts w:ascii="Tahoma" w:hAnsi="Tahoma" w:cs="Tahoma"/>
            <w:color w:val="000000"/>
            <w:sz w:val="20"/>
            <w:szCs w:val="20"/>
            <w:highlight w:val="yellow"/>
            <w:lang w:val="en-GB"/>
            <w:rPrChange w:id="26" w:author="Wayne Quinn" w:date="2017-03-16T15:45:00Z">
              <w:rPr>
                <w:rFonts w:ascii="Tahoma" w:hAnsi="Tahoma" w:cs="Tahoma"/>
                <w:color w:val="000000"/>
                <w:sz w:val="20"/>
                <w:szCs w:val="20"/>
                <w:lang w:val="en-GB"/>
              </w:rPr>
            </w:rPrChange>
          </w:rPr>
          <w:t>IoT</w:t>
        </w:r>
        <w:proofErr w:type="spellEnd"/>
        <w:r w:rsidRPr="0079778E">
          <w:rPr>
            <w:rFonts w:ascii="Tahoma" w:hAnsi="Tahoma" w:cs="Tahoma"/>
            <w:color w:val="000000"/>
            <w:sz w:val="20"/>
            <w:szCs w:val="20"/>
            <w:highlight w:val="yellow"/>
            <w:lang w:val="en-GB"/>
            <w:rPrChange w:id="27" w:author="Wayne Quinn" w:date="2017-03-16T15:45:00Z">
              <w:rPr>
                <w:rFonts w:ascii="Tahoma" w:hAnsi="Tahoma" w:cs="Tahoma"/>
                <w:color w:val="000000"/>
                <w:sz w:val="20"/>
                <w:szCs w:val="20"/>
                <w:lang w:val="en-GB"/>
              </w:rPr>
            </w:rPrChange>
          </w:rPr>
          <w:t xml:space="preserve"> is the buzz word now, will it be the buzz word in 4-5 years?</w:t>
        </w:r>
      </w:ins>
    </w:p>
    <w:p w14:paraId="387C6A39" w14:textId="77777777" w:rsidR="0079778E" w:rsidRPr="0079778E" w:rsidRDefault="0079778E" w:rsidP="0079778E">
      <w:pPr>
        <w:autoSpaceDE w:val="0"/>
        <w:autoSpaceDN w:val="0"/>
        <w:adjustRightInd w:val="0"/>
        <w:spacing w:line="240" w:lineRule="auto"/>
        <w:rPr>
          <w:ins w:id="28" w:author="Wayne Quinn" w:date="2017-03-16T15:45:00Z"/>
          <w:rFonts w:ascii="Tahoma" w:hAnsi="Tahoma" w:cs="Tahoma"/>
          <w:color w:val="000000"/>
          <w:sz w:val="20"/>
          <w:szCs w:val="20"/>
          <w:highlight w:val="yellow"/>
          <w:lang w:val="en-GB"/>
          <w:rPrChange w:id="29" w:author="Wayne Quinn" w:date="2017-03-16T15:45:00Z">
            <w:rPr>
              <w:ins w:id="30" w:author="Wayne Quinn" w:date="2017-03-16T15:45:00Z"/>
              <w:rFonts w:ascii="Tahoma" w:hAnsi="Tahoma" w:cs="Tahoma"/>
              <w:color w:val="000000"/>
              <w:sz w:val="20"/>
              <w:szCs w:val="20"/>
              <w:lang w:val="en-GB"/>
            </w:rPr>
          </w:rPrChange>
        </w:rPr>
      </w:pPr>
      <w:ins w:id="31" w:author="Wayne Quinn" w:date="2017-03-16T15:45:00Z">
        <w:r w:rsidRPr="0079778E">
          <w:rPr>
            <w:rFonts w:ascii="Tahoma" w:hAnsi="Tahoma" w:cs="Tahoma"/>
            <w:color w:val="000000"/>
            <w:sz w:val="20"/>
            <w:szCs w:val="20"/>
            <w:highlight w:val="yellow"/>
            <w:lang w:val="en-GB"/>
            <w:rPrChange w:id="32" w:author="Wayne Quinn" w:date="2017-03-16T15:45:00Z">
              <w:rPr>
                <w:rFonts w:ascii="Tahoma" w:hAnsi="Tahoma" w:cs="Tahoma"/>
                <w:color w:val="000000"/>
                <w:sz w:val="20"/>
                <w:szCs w:val="20"/>
                <w:lang w:val="en-GB"/>
              </w:rPr>
            </w:rPrChange>
          </w:rPr>
          <w:t xml:space="preserve">Focus on Intelligent sensors / monitoring </w:t>
        </w:r>
      </w:ins>
    </w:p>
    <w:p w14:paraId="1803CFB2" w14:textId="77777777" w:rsidR="0079778E" w:rsidRDefault="0079778E" w:rsidP="0079778E">
      <w:pPr>
        <w:autoSpaceDE w:val="0"/>
        <w:autoSpaceDN w:val="0"/>
        <w:adjustRightInd w:val="0"/>
        <w:spacing w:line="240" w:lineRule="auto"/>
        <w:rPr>
          <w:ins w:id="33" w:author="Wayne Quinn" w:date="2017-03-16T15:45:00Z"/>
          <w:rFonts w:ascii="Tahoma" w:hAnsi="Tahoma" w:cs="Tahoma"/>
          <w:sz w:val="20"/>
          <w:szCs w:val="20"/>
          <w:lang w:val="en-GB"/>
        </w:rPr>
      </w:pPr>
      <w:proofErr w:type="gramStart"/>
      <w:ins w:id="34" w:author="Wayne Quinn" w:date="2017-03-16T15:45:00Z">
        <w:r w:rsidRPr="0079778E">
          <w:rPr>
            <w:rFonts w:ascii="Tahoma" w:hAnsi="Tahoma" w:cs="Tahoma"/>
            <w:color w:val="000000"/>
            <w:sz w:val="20"/>
            <w:szCs w:val="20"/>
            <w:highlight w:val="yellow"/>
            <w:lang w:val="en-GB"/>
            <w:rPrChange w:id="35" w:author="Wayne Quinn" w:date="2017-03-16T15:45:00Z">
              <w:rPr>
                <w:rFonts w:ascii="Tahoma" w:hAnsi="Tahoma" w:cs="Tahoma"/>
                <w:color w:val="000000"/>
                <w:sz w:val="20"/>
                <w:szCs w:val="20"/>
                <w:lang w:val="en-GB"/>
              </w:rPr>
            </w:rPrChange>
          </w:rPr>
          <w:t>put</w:t>
        </w:r>
        <w:proofErr w:type="gramEnd"/>
        <w:r w:rsidRPr="0079778E">
          <w:rPr>
            <w:rFonts w:ascii="Tahoma" w:hAnsi="Tahoma" w:cs="Tahoma"/>
            <w:color w:val="000000"/>
            <w:sz w:val="20"/>
            <w:szCs w:val="20"/>
            <w:highlight w:val="yellow"/>
            <w:lang w:val="en-GB"/>
            <w:rPrChange w:id="36" w:author="Wayne Quinn" w:date="2017-03-16T15:45:00Z">
              <w:rPr>
                <w:rFonts w:ascii="Tahoma" w:hAnsi="Tahoma" w:cs="Tahoma"/>
                <w:color w:val="000000"/>
                <w:sz w:val="20"/>
                <w:szCs w:val="20"/>
                <w:lang w:val="en-GB"/>
              </w:rPr>
            </w:rPrChange>
          </w:rPr>
          <w:t xml:space="preserve"> (</w:t>
        </w:r>
        <w:proofErr w:type="spellStart"/>
        <w:r w:rsidRPr="0079778E">
          <w:rPr>
            <w:rFonts w:ascii="Tahoma" w:hAnsi="Tahoma" w:cs="Tahoma"/>
            <w:color w:val="000000"/>
            <w:sz w:val="20"/>
            <w:szCs w:val="20"/>
            <w:highlight w:val="yellow"/>
            <w:lang w:val="en-GB"/>
            <w:rPrChange w:id="37" w:author="Wayne Quinn" w:date="2017-03-16T15:45:00Z">
              <w:rPr>
                <w:rFonts w:ascii="Tahoma" w:hAnsi="Tahoma" w:cs="Tahoma"/>
                <w:color w:val="000000"/>
                <w:sz w:val="20"/>
                <w:szCs w:val="20"/>
                <w:lang w:val="en-GB"/>
              </w:rPr>
            </w:rPrChange>
          </w:rPr>
          <w:t>IoT</w:t>
        </w:r>
        <w:proofErr w:type="spellEnd"/>
        <w:r w:rsidRPr="0079778E">
          <w:rPr>
            <w:rFonts w:ascii="Tahoma" w:hAnsi="Tahoma" w:cs="Tahoma"/>
            <w:color w:val="000000"/>
            <w:sz w:val="20"/>
            <w:szCs w:val="20"/>
            <w:highlight w:val="yellow"/>
            <w:lang w:val="en-GB"/>
            <w:rPrChange w:id="38" w:author="Wayne Quinn" w:date="2017-03-16T15:45:00Z">
              <w:rPr>
                <w:rFonts w:ascii="Tahoma" w:hAnsi="Tahoma" w:cs="Tahoma"/>
                <w:color w:val="000000"/>
                <w:sz w:val="20"/>
                <w:szCs w:val="20"/>
                <w:lang w:val="en-GB"/>
              </w:rPr>
            </w:rPrChange>
          </w:rPr>
          <w:t xml:space="preserve"> in parentheses)</w:t>
        </w:r>
        <w:r>
          <w:rPr>
            <w:rFonts w:ascii="Tahoma" w:hAnsi="Tahoma" w:cs="Tahoma"/>
            <w:color w:val="000000"/>
            <w:sz w:val="20"/>
            <w:szCs w:val="20"/>
            <w:lang w:val="en-GB"/>
          </w:rPr>
          <w:t xml:space="preserve"> </w:t>
        </w:r>
      </w:ins>
    </w:p>
    <w:p w14:paraId="7F6DB3EC" w14:textId="77777777" w:rsidR="0079778E" w:rsidRPr="004259CB" w:rsidRDefault="0079778E" w:rsidP="004259CB">
      <w:pPr>
        <w:pStyle w:val="BodyText"/>
      </w:pPr>
    </w:p>
    <w:p w14:paraId="4ED5E72B" w14:textId="107676D0" w:rsidR="00033773" w:rsidRDefault="004A4A3F" w:rsidP="00033773">
      <w:pPr>
        <w:pStyle w:val="Bullet1"/>
      </w:pPr>
      <w:r>
        <w:t>Wide and Medium Bandwidth systems (AIS and VDES)</w:t>
      </w:r>
    </w:p>
    <w:p w14:paraId="110BE5AA" w14:textId="2BB8CB0D" w:rsidR="004A4A3F" w:rsidRDefault="004A4A3F" w:rsidP="00033773">
      <w:pPr>
        <w:pStyle w:val="Bullet1"/>
      </w:pPr>
      <w:r>
        <w:t>Narrow Bandwidth systems (NAVDAT, MF beacons)</w:t>
      </w:r>
    </w:p>
    <w:p w14:paraId="6B52821E" w14:textId="5756B547" w:rsidR="004A4A3F" w:rsidRDefault="004A4A3F" w:rsidP="00033773">
      <w:pPr>
        <w:pStyle w:val="Bullet1"/>
        <w:rPr>
          <w:ins w:id="39" w:author="Wayne Quinn" w:date="2017-03-15T15:36:00Z"/>
        </w:rPr>
      </w:pPr>
      <w:r>
        <w:t xml:space="preserve">Maritime Internet of Things (Intelligent sensors, </w:t>
      </w:r>
      <w:proofErr w:type="spellStart"/>
      <w:r>
        <w:t>AtoN</w:t>
      </w:r>
      <w:proofErr w:type="spellEnd"/>
      <w:r>
        <w:t xml:space="preserve"> monitoring)</w:t>
      </w:r>
    </w:p>
    <w:p w14:paraId="2E684BC0" w14:textId="77777777" w:rsidR="006A6EE5" w:rsidRPr="0079778E" w:rsidRDefault="006A6EE5" w:rsidP="006A6EE5">
      <w:pPr>
        <w:pStyle w:val="Bullet1"/>
        <w:rPr>
          <w:ins w:id="40" w:author="Wayne Quinn" w:date="2017-03-15T15:37:00Z"/>
          <w:color w:val="FF0000"/>
          <w:highlight w:val="yellow"/>
          <w:rPrChange w:id="41" w:author="Wayne Quinn" w:date="2017-03-16T15:47:00Z">
            <w:rPr>
              <w:ins w:id="42" w:author="Wayne Quinn" w:date="2017-03-15T15:37:00Z"/>
            </w:rPr>
          </w:rPrChange>
        </w:rPr>
      </w:pPr>
      <w:ins w:id="43" w:author="Wayne Quinn" w:date="2017-03-15T15:37:00Z">
        <w:r w:rsidRPr="0079778E">
          <w:rPr>
            <w:color w:val="FF0000"/>
            <w:highlight w:val="yellow"/>
            <w:rPrChange w:id="44" w:author="Wayne Quinn" w:date="2017-03-16T15:47:00Z">
              <w:rPr/>
            </w:rPrChange>
          </w:rPr>
          <w:t>ENAV 20-4.4.7 (C63-8.4.1.6) IALA Standards 1060 Digital Standard</w:t>
        </w:r>
      </w:ins>
    </w:p>
    <w:p w14:paraId="722ED854" w14:textId="77777777" w:rsidR="006A6EE5" w:rsidRPr="0079778E" w:rsidRDefault="006A6EE5" w:rsidP="006A6EE5">
      <w:pPr>
        <w:pStyle w:val="Bullet1"/>
        <w:rPr>
          <w:ins w:id="45" w:author="Wayne Quinn" w:date="2017-03-15T15:37:00Z"/>
          <w:color w:val="FF0000"/>
          <w:highlight w:val="yellow"/>
          <w:rPrChange w:id="46" w:author="Wayne Quinn" w:date="2017-03-16T15:47:00Z">
            <w:rPr>
              <w:ins w:id="47" w:author="Wayne Quinn" w:date="2017-03-15T15:37:00Z"/>
            </w:rPr>
          </w:rPrChange>
        </w:rPr>
      </w:pPr>
      <w:ins w:id="48" w:author="Wayne Quinn" w:date="2017-03-15T15:37:00Z">
        <w:r w:rsidRPr="0079778E">
          <w:rPr>
            <w:color w:val="FF0000"/>
            <w:highlight w:val="yellow"/>
            <w:rPrChange w:id="49" w:author="Wayne Quinn" w:date="2017-03-16T15:47:00Z">
              <w:rPr/>
            </w:rPrChange>
          </w:rPr>
          <w:t>Section 4 - scope</w:t>
        </w:r>
      </w:ins>
    </w:p>
    <w:p w14:paraId="24A842AD" w14:textId="23F87553" w:rsidR="006A6EE5" w:rsidRPr="0079778E" w:rsidRDefault="006A6EE5">
      <w:pPr>
        <w:pStyle w:val="Bullet1"/>
        <w:rPr>
          <w:ins w:id="50" w:author="Wayne Quinn" w:date="2017-03-15T15:37:00Z"/>
          <w:color w:val="FF0000"/>
          <w:highlight w:val="yellow"/>
          <w:rPrChange w:id="51" w:author="Wayne Quinn" w:date="2017-03-16T15:47:00Z">
            <w:rPr>
              <w:ins w:id="52" w:author="Wayne Quinn" w:date="2017-03-15T15:37:00Z"/>
            </w:rPr>
          </w:rPrChange>
        </w:rPr>
      </w:pPr>
      <w:ins w:id="53" w:author="Wayne Quinn" w:date="2017-03-15T15:37:00Z">
        <w:r w:rsidRPr="0079778E">
          <w:rPr>
            <w:color w:val="FF0000"/>
            <w:highlight w:val="yellow"/>
            <w:rPrChange w:id="54" w:author="Wayne Quinn" w:date="2017-03-16T15:47:00Z">
              <w:rPr/>
            </w:rPrChange>
          </w:rPr>
          <w:t>3rd bullet point - Either Delete or r</w:t>
        </w:r>
        <w:r w:rsidRPr="0079778E">
          <w:rPr>
            <w:color w:val="FF0000"/>
            <w:highlight w:val="yellow"/>
            <w:rPrChange w:id="55" w:author="Wayne Quinn" w:date="2017-03-16T15:47:00Z">
              <w:rPr>
                <w:color w:val="FF0000"/>
              </w:rPr>
            </w:rPrChange>
          </w:rPr>
          <w:t>eplace by wording "Intelligent e</w:t>
        </w:r>
        <w:r w:rsidRPr="0079778E">
          <w:rPr>
            <w:color w:val="FF0000"/>
            <w:highlight w:val="yellow"/>
            <w:rPrChange w:id="56" w:author="Wayne Quinn" w:date="2017-03-16T15:47:00Z">
              <w:rPr/>
            </w:rPrChange>
          </w:rPr>
          <w:t>xisting</w:t>
        </w:r>
        <w:r w:rsidRPr="0079778E">
          <w:rPr>
            <w:color w:val="FF0000"/>
            <w:highlight w:val="yellow"/>
            <w:rPrChange w:id="57" w:author="Wayne Quinn" w:date="2017-03-16T15:47:00Z">
              <w:rPr>
                <w:color w:val="FF0000"/>
              </w:rPr>
            </w:rPrChange>
          </w:rPr>
          <w:t>, new</w:t>
        </w:r>
        <w:r w:rsidRPr="0079778E">
          <w:rPr>
            <w:color w:val="FF0000"/>
            <w:highlight w:val="yellow"/>
            <w:rPrChange w:id="58" w:author="Wayne Quinn" w:date="2017-03-16T15:47:00Z">
              <w:rPr/>
            </w:rPrChange>
          </w:rPr>
          <w:t xml:space="preserve"> communication means" with details as to why</w:t>
        </w:r>
      </w:ins>
    </w:p>
    <w:p w14:paraId="6612B36C" w14:textId="0135E4D3" w:rsidR="006A6EE5" w:rsidRPr="0079778E" w:rsidRDefault="006A6EE5" w:rsidP="006A6EE5">
      <w:pPr>
        <w:pStyle w:val="Bullet1"/>
        <w:rPr>
          <w:ins w:id="59" w:author="Wayne Quinn" w:date="2017-03-15T15:37:00Z"/>
          <w:color w:val="FF0000"/>
          <w:highlight w:val="yellow"/>
          <w:rPrChange w:id="60" w:author="Wayne Quinn" w:date="2017-03-16T15:47:00Z">
            <w:rPr>
              <w:ins w:id="61" w:author="Wayne Quinn" w:date="2017-03-15T15:37:00Z"/>
            </w:rPr>
          </w:rPrChange>
        </w:rPr>
      </w:pPr>
      <w:ins w:id="62" w:author="Wayne Quinn" w:date="2017-03-15T15:37:00Z">
        <w:r w:rsidRPr="0079778E">
          <w:rPr>
            <w:color w:val="FF0000"/>
            <w:highlight w:val="yellow"/>
            <w:rPrChange w:id="63" w:author="Wayne Quinn" w:date="2017-03-16T15:47:00Z">
              <w:rPr>
                <w:color w:val="FF0000"/>
              </w:rPr>
            </w:rPrChange>
          </w:rPr>
          <w:t>Internet of T</w:t>
        </w:r>
        <w:r w:rsidRPr="0079778E">
          <w:rPr>
            <w:color w:val="FF0000"/>
            <w:highlight w:val="yellow"/>
            <w:rPrChange w:id="64" w:author="Wayne Quinn" w:date="2017-03-16T15:47:00Z">
              <w:rPr/>
            </w:rPrChange>
          </w:rPr>
          <w:t xml:space="preserve">hings </w:t>
        </w:r>
      </w:ins>
      <w:ins w:id="65" w:author="Wayne Quinn" w:date="2017-03-15T15:38:00Z">
        <w:r w:rsidRPr="0079778E">
          <w:rPr>
            <w:color w:val="FF0000"/>
            <w:highlight w:val="yellow"/>
            <w:rPrChange w:id="66" w:author="Wayne Quinn" w:date="2017-03-16T15:47:00Z">
              <w:rPr>
                <w:color w:val="FF0000"/>
              </w:rPr>
            </w:rPrChange>
          </w:rPr>
          <w:t>–</w:t>
        </w:r>
      </w:ins>
      <w:ins w:id="67" w:author="Wayne Quinn" w:date="2017-03-15T15:37:00Z">
        <w:r w:rsidRPr="0079778E">
          <w:rPr>
            <w:color w:val="FF0000"/>
            <w:highlight w:val="yellow"/>
            <w:rPrChange w:id="68" w:author="Wayne Quinn" w:date="2017-03-16T15:47:00Z">
              <w:rPr/>
            </w:rPrChange>
          </w:rPr>
          <w:t xml:space="preserve"> </w:t>
        </w:r>
      </w:ins>
      <w:ins w:id="69" w:author="Wayne Quinn" w:date="2017-03-15T15:38:00Z">
        <w:r w:rsidRPr="0079778E">
          <w:rPr>
            <w:color w:val="FF0000"/>
            <w:highlight w:val="yellow"/>
            <w:rPrChange w:id="70" w:author="Wayne Quinn" w:date="2017-03-16T15:47:00Z">
              <w:rPr>
                <w:color w:val="FF0000"/>
              </w:rPr>
            </w:rPrChange>
          </w:rPr>
          <w:t>This appears to</w:t>
        </w:r>
      </w:ins>
      <w:ins w:id="71" w:author="Wayne Quinn" w:date="2017-03-15T15:39:00Z">
        <w:r w:rsidRPr="0079778E">
          <w:rPr>
            <w:color w:val="FF0000"/>
            <w:highlight w:val="yellow"/>
            <w:rPrChange w:id="72" w:author="Wayne Quinn" w:date="2017-03-16T15:47:00Z">
              <w:rPr>
                <w:color w:val="FF0000"/>
              </w:rPr>
            </w:rPrChange>
          </w:rPr>
          <w:t xml:space="preserve"> </w:t>
        </w:r>
        <w:proofErr w:type="gramStart"/>
        <w:r w:rsidRPr="0079778E">
          <w:rPr>
            <w:color w:val="FF0000"/>
            <w:highlight w:val="yellow"/>
            <w:rPrChange w:id="73" w:author="Wayne Quinn" w:date="2017-03-16T15:47:00Z">
              <w:rPr>
                <w:color w:val="FF0000"/>
              </w:rPr>
            </w:rPrChange>
          </w:rPr>
          <w:t xml:space="preserve">a </w:t>
        </w:r>
      </w:ins>
      <w:ins w:id="74" w:author="Wayne Quinn" w:date="2017-03-15T15:38:00Z">
        <w:r w:rsidRPr="0079778E">
          <w:rPr>
            <w:color w:val="FF0000"/>
            <w:highlight w:val="yellow"/>
            <w:rPrChange w:id="75" w:author="Wayne Quinn" w:date="2017-03-16T15:47:00Z">
              <w:rPr>
                <w:color w:val="FF0000"/>
              </w:rPr>
            </w:rPrChange>
          </w:rPr>
          <w:t>be</w:t>
        </w:r>
        <w:proofErr w:type="gramEnd"/>
        <w:r w:rsidRPr="0079778E">
          <w:rPr>
            <w:color w:val="FF0000"/>
            <w:highlight w:val="yellow"/>
            <w:rPrChange w:id="76" w:author="Wayne Quinn" w:date="2017-03-16T15:47:00Z">
              <w:rPr>
                <w:color w:val="FF0000"/>
              </w:rPr>
            </w:rPrChange>
          </w:rPr>
          <w:t xml:space="preserve"> </w:t>
        </w:r>
      </w:ins>
      <w:ins w:id="77" w:author="Wayne Quinn" w:date="2017-03-15T15:37:00Z">
        <w:r w:rsidRPr="0079778E">
          <w:rPr>
            <w:color w:val="FF0000"/>
            <w:highlight w:val="yellow"/>
            <w:rPrChange w:id="78" w:author="Wayne Quinn" w:date="2017-03-16T15:47:00Z">
              <w:rPr/>
            </w:rPrChange>
          </w:rPr>
          <w:t xml:space="preserve">vague </w:t>
        </w:r>
      </w:ins>
      <w:ins w:id="79" w:author="Wayne Quinn" w:date="2017-03-15T15:39:00Z">
        <w:r w:rsidRPr="0079778E">
          <w:rPr>
            <w:color w:val="FF0000"/>
            <w:highlight w:val="yellow"/>
            <w:rPrChange w:id="80" w:author="Wayne Quinn" w:date="2017-03-16T15:47:00Z">
              <w:rPr>
                <w:color w:val="FF0000"/>
              </w:rPr>
            </w:rPrChange>
          </w:rPr>
          <w:t>term.</w:t>
        </w:r>
      </w:ins>
    </w:p>
    <w:p w14:paraId="767A287F" w14:textId="1C2CE40F" w:rsidR="006A6EE5" w:rsidRPr="0079778E" w:rsidRDefault="006A6EE5" w:rsidP="006A6EE5">
      <w:pPr>
        <w:pStyle w:val="Bullet1"/>
        <w:rPr>
          <w:ins w:id="81" w:author="Wayne Quinn" w:date="2017-03-15T15:37:00Z"/>
          <w:color w:val="FF0000"/>
          <w:highlight w:val="yellow"/>
          <w:rPrChange w:id="82" w:author="Wayne Quinn" w:date="2017-03-16T15:47:00Z">
            <w:rPr>
              <w:ins w:id="83" w:author="Wayne Quinn" w:date="2017-03-15T15:37:00Z"/>
            </w:rPr>
          </w:rPrChange>
        </w:rPr>
      </w:pPr>
      <w:ins w:id="84" w:author="Wayne Quinn" w:date="2017-03-15T15:37:00Z">
        <w:r w:rsidRPr="0079778E">
          <w:rPr>
            <w:color w:val="FF0000"/>
            <w:highlight w:val="yellow"/>
            <w:rPrChange w:id="85" w:author="Wayne Quinn" w:date="2017-03-16T15:47:00Z">
              <w:rPr/>
            </w:rPrChange>
          </w:rPr>
          <w:t>Difficult for IALA to provides standards for something not known</w:t>
        </w:r>
      </w:ins>
      <w:ins w:id="86" w:author="Wayne Quinn" w:date="2017-03-15T15:39:00Z">
        <w:r w:rsidRPr="0079778E">
          <w:rPr>
            <w:color w:val="FF0000"/>
            <w:highlight w:val="yellow"/>
            <w:rPrChange w:id="87" w:author="Wayne Quinn" w:date="2017-03-16T15:47:00Z">
              <w:rPr>
                <w:color w:val="FF0000"/>
              </w:rPr>
            </w:rPrChange>
          </w:rPr>
          <w:t xml:space="preserve"> “Internet of Things</w:t>
        </w:r>
      </w:ins>
      <w:ins w:id="88" w:author="Wayne Quinn" w:date="2017-03-15T15:37:00Z">
        <w:r w:rsidRPr="0079778E">
          <w:rPr>
            <w:color w:val="FF0000"/>
            <w:highlight w:val="yellow"/>
            <w:rPrChange w:id="89" w:author="Wayne Quinn" w:date="2017-03-16T15:47:00Z">
              <w:rPr/>
            </w:rPrChange>
          </w:rPr>
          <w:t>.</w:t>
        </w:r>
      </w:ins>
    </w:p>
    <w:p w14:paraId="56404B5F" w14:textId="77777777" w:rsidR="006A6EE5" w:rsidRPr="00BE0675" w:rsidRDefault="006A6EE5">
      <w:pPr>
        <w:pStyle w:val="Bullet1"/>
        <w:numPr>
          <w:ilvl w:val="0"/>
          <w:numId w:val="0"/>
        </w:numPr>
        <w:ind w:left="425" w:hanging="425"/>
        <w:pPrChange w:id="90" w:author="Wayne Quinn" w:date="2017-03-15T15:36:00Z">
          <w:pPr>
            <w:pStyle w:val="Bullet1"/>
          </w:pPr>
        </w:pPrChange>
      </w:pPr>
    </w:p>
    <w:p w14:paraId="26337B12" w14:textId="2C89075D" w:rsidR="004259CB" w:rsidRPr="004259CB" w:rsidRDefault="004259CB" w:rsidP="004259CB">
      <w:pPr>
        <w:pStyle w:val="Heading1"/>
        <w:tabs>
          <w:tab w:val="clear" w:pos="0"/>
        </w:tabs>
        <w:spacing w:before="0"/>
        <w:ind w:left="0" w:firstLine="0"/>
        <w:rPr>
          <w:caps w:val="0"/>
        </w:rPr>
      </w:pPr>
      <w:bookmarkStart w:id="91" w:name="_Toc455587604"/>
      <w:bookmarkStart w:id="92" w:name="_Toc455589136"/>
      <w:bookmarkStart w:id="93" w:name="_Toc432687599"/>
      <w:bookmarkStart w:id="94" w:name="_Toc464033447"/>
      <w:bookmarkStart w:id="95" w:name="_Toc464136442"/>
      <w:bookmarkStart w:id="96" w:name="_Toc464139608"/>
      <w:bookmarkEnd w:id="91"/>
      <w:bookmarkEnd w:id="92"/>
      <w:r w:rsidRPr="004259CB">
        <w:rPr>
          <w:caps w:val="0"/>
        </w:rPr>
        <w:t>REFERENCED DOCUMENT</w:t>
      </w:r>
      <w:r w:rsidR="00757F9E" w:rsidRPr="004259CB">
        <w:rPr>
          <w:caps w:val="0"/>
        </w:rPr>
        <w:t>S</w:t>
      </w:r>
      <w:bookmarkEnd w:id="93"/>
      <w:bookmarkEnd w:id="94"/>
      <w:bookmarkEnd w:id="95"/>
      <w:bookmarkEnd w:id="96"/>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1A90B371" w14:textId="77777777" w:rsidR="00C04016" w:rsidRPr="004259CB" w:rsidRDefault="00C04016" w:rsidP="00C04016">
      <w:pPr>
        <w:pStyle w:val="BodyText"/>
      </w:pPr>
      <w:bookmarkStart w:id="97" w:name="_Toc455589139"/>
      <w:bookmarkEnd w:id="97"/>
      <w:r w:rsidRPr="004259CB">
        <w:t xml:space="preserve">In this Standard the word ‘shall’ is used to </w:t>
      </w:r>
      <w:r>
        <w:t>indicate</w:t>
      </w:r>
      <w:r w:rsidRPr="004259CB">
        <w:t xml:space="preserve"> that a provision is Normative and so is to be followed in order to comply with the standard.  The word ‘should’ introduces Informative provisions.</w:t>
      </w:r>
    </w:p>
    <w:p w14:paraId="398CA937" w14:textId="77777777" w:rsidR="004259CB" w:rsidRPr="004259CB" w:rsidRDefault="004259CB" w:rsidP="004259CB">
      <w:pPr>
        <w:pStyle w:val="Textedesaisie"/>
        <w:rPr>
          <w:lang w:val="en-GB"/>
        </w:rPr>
      </w:pPr>
      <w:r w:rsidRPr="004259CB">
        <w:rPr>
          <w:lang w:val="en-GB"/>
        </w:rPr>
        <w:t xml:space="preserve">The following Recommendations are </w:t>
      </w:r>
      <w:proofErr w:type="gramStart"/>
      <w:r w:rsidRPr="004259CB">
        <w:rPr>
          <w:b/>
          <w:lang w:val="en-GB"/>
        </w:rPr>
        <w:t>Normative</w:t>
      </w:r>
      <w:proofErr w:type="gramEnd"/>
      <w:r w:rsidRPr="004259CB">
        <w:rPr>
          <w:lang w:val="en-GB"/>
        </w:rPr>
        <w:t xml:space="preserve"> provisions, and </w:t>
      </w:r>
      <w:r w:rsidRPr="00C04016">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2065"/>
        <w:gridCol w:w="5156"/>
      </w:tblGrid>
      <w:tr w:rsidR="004259CB" w:rsidRPr="004259CB" w14:paraId="0C5F35C5" w14:textId="77777777" w:rsidTr="00850E7F">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2065"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850E7F" w:rsidRPr="004259CB" w14:paraId="42BC97ED" w14:textId="77777777" w:rsidTr="00850E7F">
        <w:trPr>
          <w:jc w:val="center"/>
        </w:trPr>
        <w:tc>
          <w:tcPr>
            <w:tcW w:w="2526" w:type="dxa"/>
          </w:tcPr>
          <w:p w14:paraId="705FBD26" w14:textId="22A608C6" w:rsidR="00850E7F" w:rsidRPr="00085375" w:rsidRDefault="00850E7F" w:rsidP="00BA0EEF">
            <w:pPr>
              <w:spacing w:before="120" w:after="120"/>
              <w:rPr>
                <w:b/>
                <w:sz w:val="22"/>
                <w:lang w:val="en-GB"/>
              </w:rPr>
            </w:pPr>
            <w:r w:rsidRPr="00850E7F">
              <w:rPr>
                <w:b/>
                <w:sz w:val="22"/>
                <w:lang w:val="en-GB"/>
              </w:rPr>
              <w:t>Wide and Medium Bandwidth systems (AIS and VDES)</w:t>
            </w:r>
          </w:p>
        </w:tc>
        <w:tc>
          <w:tcPr>
            <w:tcW w:w="2065" w:type="dxa"/>
          </w:tcPr>
          <w:p w14:paraId="23E83C70" w14:textId="56AB4754" w:rsidR="00850E7F" w:rsidRDefault="00850E7F" w:rsidP="00BA0EEF">
            <w:pPr>
              <w:spacing w:before="120" w:after="120"/>
              <w:rPr>
                <w:sz w:val="22"/>
                <w:lang w:val="en-GB"/>
              </w:rPr>
            </w:pPr>
            <w:r>
              <w:rPr>
                <w:sz w:val="22"/>
                <w:lang w:val="en-GB"/>
              </w:rPr>
              <w:t>A-123</w:t>
            </w:r>
          </w:p>
        </w:tc>
        <w:tc>
          <w:tcPr>
            <w:tcW w:w="5156" w:type="dxa"/>
          </w:tcPr>
          <w:p w14:paraId="1F63623E" w14:textId="1437F37D" w:rsidR="00850E7F" w:rsidRPr="00033773" w:rsidRDefault="00850E7F" w:rsidP="00BA0EEF">
            <w:pPr>
              <w:spacing w:before="120" w:after="120"/>
              <w:rPr>
                <w:sz w:val="22"/>
                <w:lang w:val="en-GB"/>
              </w:rPr>
            </w:pPr>
            <w:r w:rsidRPr="00850E7F">
              <w:rPr>
                <w:sz w:val="22"/>
                <w:lang w:val="en-GB"/>
              </w:rPr>
              <w:t xml:space="preserve">The Provision of </w:t>
            </w:r>
            <w:r>
              <w:rPr>
                <w:sz w:val="22"/>
                <w:lang w:val="en-GB"/>
              </w:rPr>
              <w:t xml:space="preserve">the </w:t>
            </w:r>
            <w:r w:rsidRPr="00850E7F">
              <w:rPr>
                <w:sz w:val="22"/>
                <w:lang w:val="en-GB"/>
              </w:rPr>
              <w:t>Shore Based Automatic Identification System (AIS)</w:t>
            </w:r>
          </w:p>
        </w:tc>
      </w:tr>
    </w:tbl>
    <w:p w14:paraId="05EE7EB0" w14:textId="77777777" w:rsidR="004259CB" w:rsidRPr="004259CB" w:rsidRDefault="004259CB" w:rsidP="004259CB">
      <w:pPr>
        <w:rPr>
          <w:lang w:val="en-GB"/>
        </w:rPr>
      </w:pPr>
      <w:bookmarkStart w:id="98" w:name="_Toc432687601"/>
      <w:bookmarkEnd w:id="98"/>
    </w:p>
    <w:p w14:paraId="040E162C" w14:textId="24314620"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C04016">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2065"/>
        <w:gridCol w:w="5156"/>
      </w:tblGrid>
      <w:tr w:rsidR="004259CB" w:rsidRPr="004259CB" w14:paraId="32397F63" w14:textId="77777777" w:rsidTr="00850E7F">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2065"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850E7F" w:rsidRPr="004259CB" w14:paraId="4F97AEAA" w14:textId="77777777" w:rsidTr="00850E7F">
        <w:trPr>
          <w:jc w:val="center"/>
        </w:trPr>
        <w:tc>
          <w:tcPr>
            <w:tcW w:w="2526" w:type="dxa"/>
            <w:vMerge w:val="restart"/>
          </w:tcPr>
          <w:p w14:paraId="3959D71B" w14:textId="2255C321" w:rsidR="00850E7F" w:rsidRDefault="00850E7F" w:rsidP="00BA0EEF">
            <w:pPr>
              <w:spacing w:before="120" w:after="120"/>
              <w:rPr>
                <w:b/>
                <w:sz w:val="22"/>
                <w:lang w:val="en-GB"/>
              </w:rPr>
            </w:pPr>
            <w:r w:rsidRPr="00850E7F">
              <w:rPr>
                <w:b/>
                <w:sz w:val="22"/>
                <w:lang w:val="en-GB"/>
              </w:rPr>
              <w:t>Wide and Medium Bandwidth systems (AIS and VDES)</w:t>
            </w:r>
          </w:p>
        </w:tc>
        <w:tc>
          <w:tcPr>
            <w:tcW w:w="2065" w:type="dxa"/>
            <w:vAlign w:val="center"/>
          </w:tcPr>
          <w:p w14:paraId="469E0106" w14:textId="4008220A" w:rsidR="00850E7F" w:rsidRDefault="00850E7F" w:rsidP="00BA0EEF">
            <w:pPr>
              <w:spacing w:before="120" w:after="120"/>
              <w:rPr>
                <w:sz w:val="22"/>
                <w:lang w:val="en-GB"/>
              </w:rPr>
            </w:pPr>
            <w:r w:rsidRPr="00850E7F">
              <w:rPr>
                <w:sz w:val="22"/>
                <w:lang w:val="en-GB"/>
              </w:rPr>
              <w:t>A-124</w:t>
            </w:r>
          </w:p>
        </w:tc>
        <w:tc>
          <w:tcPr>
            <w:tcW w:w="5156" w:type="dxa"/>
            <w:vAlign w:val="center"/>
          </w:tcPr>
          <w:p w14:paraId="369A1155" w14:textId="564F7D28" w:rsidR="00850E7F" w:rsidRPr="00085375" w:rsidRDefault="00850E7F" w:rsidP="00BA0EEF">
            <w:pPr>
              <w:spacing w:before="120" w:after="120"/>
              <w:rPr>
                <w:sz w:val="22"/>
                <w:lang w:val="en-GB"/>
              </w:rPr>
            </w:pPr>
            <w:r w:rsidRPr="00850E7F">
              <w:rPr>
                <w:sz w:val="22"/>
                <w:lang w:val="en-GB"/>
              </w:rPr>
              <w:t>The AIS Service</w:t>
            </w:r>
          </w:p>
        </w:tc>
      </w:tr>
      <w:tr w:rsidR="00850E7F" w:rsidRPr="004259CB" w14:paraId="79732099" w14:textId="77777777" w:rsidTr="00850E7F">
        <w:trPr>
          <w:jc w:val="center"/>
        </w:trPr>
        <w:tc>
          <w:tcPr>
            <w:tcW w:w="2526" w:type="dxa"/>
            <w:vMerge/>
          </w:tcPr>
          <w:p w14:paraId="2E19B434" w14:textId="77777777" w:rsidR="00850E7F" w:rsidRPr="00850E7F" w:rsidRDefault="00850E7F" w:rsidP="00BA0EEF">
            <w:pPr>
              <w:spacing w:before="120" w:after="120"/>
              <w:rPr>
                <w:b/>
                <w:sz w:val="22"/>
                <w:lang w:val="en-GB"/>
              </w:rPr>
            </w:pPr>
          </w:p>
        </w:tc>
        <w:tc>
          <w:tcPr>
            <w:tcW w:w="2065" w:type="dxa"/>
            <w:vAlign w:val="center"/>
          </w:tcPr>
          <w:p w14:paraId="2B2304AF" w14:textId="130EC169" w:rsidR="00850E7F" w:rsidRDefault="00850E7F" w:rsidP="00BA0EEF">
            <w:pPr>
              <w:spacing w:before="120" w:after="120"/>
              <w:rPr>
                <w:sz w:val="22"/>
                <w:lang w:val="en-GB"/>
              </w:rPr>
            </w:pPr>
            <w:r w:rsidRPr="00850E7F">
              <w:rPr>
                <w:sz w:val="22"/>
                <w:lang w:val="en-GB"/>
              </w:rPr>
              <w:t>A-124 APPENDIX 0</w:t>
            </w:r>
          </w:p>
        </w:tc>
        <w:tc>
          <w:tcPr>
            <w:tcW w:w="5156" w:type="dxa"/>
            <w:vAlign w:val="center"/>
          </w:tcPr>
          <w:p w14:paraId="79778696" w14:textId="42814D36" w:rsidR="00850E7F" w:rsidRPr="00085375" w:rsidRDefault="00850E7F" w:rsidP="00BA0EEF">
            <w:pPr>
              <w:spacing w:before="120" w:after="120"/>
              <w:rPr>
                <w:sz w:val="22"/>
                <w:lang w:val="en-GB"/>
              </w:rPr>
            </w:pPr>
            <w:r w:rsidRPr="00850E7F">
              <w:rPr>
                <w:sz w:val="22"/>
                <w:lang w:val="en-GB"/>
              </w:rPr>
              <w:t>References, Glossary of terms and Abbreviations</w:t>
            </w:r>
          </w:p>
        </w:tc>
      </w:tr>
      <w:tr w:rsidR="00850E7F" w:rsidRPr="004259CB" w14:paraId="4DCF815F" w14:textId="77777777" w:rsidTr="00850E7F">
        <w:trPr>
          <w:jc w:val="center"/>
        </w:trPr>
        <w:tc>
          <w:tcPr>
            <w:tcW w:w="2526" w:type="dxa"/>
            <w:vMerge/>
          </w:tcPr>
          <w:p w14:paraId="61B00442" w14:textId="77777777" w:rsidR="00850E7F" w:rsidRPr="00850E7F" w:rsidRDefault="00850E7F" w:rsidP="00BA0EEF">
            <w:pPr>
              <w:spacing w:before="120" w:after="120"/>
              <w:rPr>
                <w:b/>
                <w:sz w:val="22"/>
                <w:lang w:val="en-GB"/>
              </w:rPr>
            </w:pPr>
          </w:p>
        </w:tc>
        <w:tc>
          <w:tcPr>
            <w:tcW w:w="2065" w:type="dxa"/>
            <w:vAlign w:val="center"/>
          </w:tcPr>
          <w:p w14:paraId="38A04778" w14:textId="381EA293" w:rsidR="00850E7F" w:rsidRDefault="00850E7F" w:rsidP="00BA0EEF">
            <w:pPr>
              <w:spacing w:before="120" w:after="120"/>
              <w:rPr>
                <w:sz w:val="22"/>
                <w:lang w:val="en-GB"/>
              </w:rPr>
            </w:pPr>
            <w:r w:rsidRPr="00850E7F">
              <w:rPr>
                <w:sz w:val="22"/>
                <w:lang w:val="en-GB"/>
              </w:rPr>
              <w:t>A-124 APPENDIX 1</w:t>
            </w:r>
          </w:p>
        </w:tc>
        <w:tc>
          <w:tcPr>
            <w:tcW w:w="5156" w:type="dxa"/>
            <w:vAlign w:val="center"/>
          </w:tcPr>
          <w:p w14:paraId="77E2AB38" w14:textId="757BD6BF" w:rsidR="00850E7F" w:rsidRPr="00085375" w:rsidRDefault="00850E7F" w:rsidP="00BA0EEF">
            <w:pPr>
              <w:spacing w:before="120" w:after="120"/>
              <w:rPr>
                <w:sz w:val="22"/>
                <w:lang w:val="en-GB"/>
              </w:rPr>
            </w:pPr>
            <w:r w:rsidRPr="00850E7F">
              <w:rPr>
                <w:sz w:val="22"/>
                <w:lang w:val="en-GB"/>
              </w:rPr>
              <w:t>Basic AIS Services, AIS Data Model and AIS Service specific MDEF sentences</w:t>
            </w:r>
          </w:p>
        </w:tc>
      </w:tr>
      <w:tr w:rsidR="00850E7F" w:rsidRPr="004259CB" w14:paraId="3BF3A24B" w14:textId="77777777" w:rsidTr="00850E7F">
        <w:trPr>
          <w:jc w:val="center"/>
        </w:trPr>
        <w:tc>
          <w:tcPr>
            <w:tcW w:w="2526" w:type="dxa"/>
            <w:vMerge/>
          </w:tcPr>
          <w:p w14:paraId="2CA30748" w14:textId="77777777" w:rsidR="00850E7F" w:rsidRPr="00850E7F" w:rsidRDefault="00850E7F" w:rsidP="00BA0EEF">
            <w:pPr>
              <w:spacing w:before="120" w:after="120"/>
              <w:rPr>
                <w:b/>
                <w:sz w:val="22"/>
                <w:lang w:val="en-GB"/>
              </w:rPr>
            </w:pPr>
          </w:p>
        </w:tc>
        <w:tc>
          <w:tcPr>
            <w:tcW w:w="2065" w:type="dxa"/>
            <w:vAlign w:val="center"/>
          </w:tcPr>
          <w:p w14:paraId="055B32F8" w14:textId="0A4FBB8B" w:rsidR="00850E7F" w:rsidRDefault="00850E7F" w:rsidP="00BA0EEF">
            <w:pPr>
              <w:spacing w:before="120" w:after="120"/>
              <w:rPr>
                <w:sz w:val="22"/>
                <w:lang w:val="en-GB"/>
              </w:rPr>
            </w:pPr>
            <w:r w:rsidRPr="00850E7F">
              <w:rPr>
                <w:sz w:val="22"/>
                <w:lang w:val="en-GB"/>
              </w:rPr>
              <w:t>A-124 APPENDIX 3</w:t>
            </w:r>
          </w:p>
        </w:tc>
        <w:tc>
          <w:tcPr>
            <w:tcW w:w="5156" w:type="dxa"/>
            <w:vAlign w:val="center"/>
          </w:tcPr>
          <w:p w14:paraId="16BF1775" w14:textId="2AEA5E31" w:rsidR="00850E7F" w:rsidRPr="00085375" w:rsidRDefault="00850E7F" w:rsidP="00BA0EEF">
            <w:pPr>
              <w:spacing w:before="120" w:after="120"/>
              <w:rPr>
                <w:sz w:val="22"/>
                <w:lang w:val="en-GB"/>
              </w:rPr>
            </w:pPr>
            <w:r w:rsidRPr="00850E7F">
              <w:rPr>
                <w:sz w:val="22"/>
                <w:lang w:val="en-GB"/>
              </w:rPr>
              <w:t xml:space="preserve">Distribution model </w:t>
            </w:r>
          </w:p>
        </w:tc>
      </w:tr>
      <w:tr w:rsidR="00850E7F" w:rsidRPr="004259CB" w14:paraId="67420462" w14:textId="77777777" w:rsidTr="00850E7F">
        <w:trPr>
          <w:jc w:val="center"/>
        </w:trPr>
        <w:tc>
          <w:tcPr>
            <w:tcW w:w="2526" w:type="dxa"/>
            <w:vMerge/>
          </w:tcPr>
          <w:p w14:paraId="61B09755" w14:textId="77777777" w:rsidR="00850E7F" w:rsidRPr="00850E7F" w:rsidRDefault="00850E7F" w:rsidP="00BA0EEF">
            <w:pPr>
              <w:spacing w:before="120" w:after="120"/>
              <w:rPr>
                <w:b/>
                <w:sz w:val="22"/>
                <w:lang w:val="en-GB"/>
              </w:rPr>
            </w:pPr>
          </w:p>
        </w:tc>
        <w:tc>
          <w:tcPr>
            <w:tcW w:w="2065" w:type="dxa"/>
            <w:vAlign w:val="center"/>
          </w:tcPr>
          <w:p w14:paraId="4EAA863F" w14:textId="2FDA8AAE" w:rsidR="00850E7F" w:rsidRDefault="00850E7F" w:rsidP="00BA0EEF">
            <w:pPr>
              <w:spacing w:before="120" w:after="120"/>
              <w:rPr>
                <w:sz w:val="22"/>
                <w:lang w:val="en-GB"/>
              </w:rPr>
            </w:pPr>
            <w:r w:rsidRPr="00850E7F">
              <w:rPr>
                <w:sz w:val="22"/>
                <w:lang w:val="en-GB"/>
              </w:rPr>
              <w:t>A-124 APPENDIX 4</w:t>
            </w:r>
          </w:p>
        </w:tc>
        <w:tc>
          <w:tcPr>
            <w:tcW w:w="5156" w:type="dxa"/>
            <w:vAlign w:val="center"/>
          </w:tcPr>
          <w:p w14:paraId="7EED0E14" w14:textId="7C2C3A90" w:rsidR="00850E7F" w:rsidRPr="00085375" w:rsidRDefault="00850E7F" w:rsidP="00BA0EEF">
            <w:pPr>
              <w:spacing w:before="120" w:after="120"/>
              <w:rPr>
                <w:sz w:val="22"/>
                <w:lang w:val="en-GB"/>
              </w:rPr>
            </w:pPr>
            <w:r w:rsidRPr="00850E7F">
              <w:rPr>
                <w:sz w:val="22"/>
                <w:lang w:val="en-GB"/>
              </w:rPr>
              <w:t>Interaction and Data Flow Model of the AIS service</w:t>
            </w:r>
          </w:p>
        </w:tc>
      </w:tr>
      <w:tr w:rsidR="00850E7F" w:rsidRPr="004259CB" w14:paraId="4AF79DBD" w14:textId="77777777" w:rsidTr="00850E7F">
        <w:trPr>
          <w:jc w:val="center"/>
        </w:trPr>
        <w:tc>
          <w:tcPr>
            <w:tcW w:w="2526" w:type="dxa"/>
            <w:vMerge/>
          </w:tcPr>
          <w:p w14:paraId="6AAF0BD3" w14:textId="77777777" w:rsidR="00850E7F" w:rsidRPr="00850E7F" w:rsidRDefault="00850E7F" w:rsidP="00BA0EEF">
            <w:pPr>
              <w:spacing w:before="120" w:after="120"/>
              <w:rPr>
                <w:b/>
                <w:sz w:val="22"/>
                <w:lang w:val="en-GB"/>
              </w:rPr>
            </w:pPr>
          </w:p>
        </w:tc>
        <w:tc>
          <w:tcPr>
            <w:tcW w:w="2065" w:type="dxa"/>
            <w:vAlign w:val="center"/>
          </w:tcPr>
          <w:p w14:paraId="586590E4" w14:textId="6E06FE1D" w:rsidR="00850E7F" w:rsidRDefault="00850E7F" w:rsidP="00BA0EEF">
            <w:pPr>
              <w:spacing w:before="120" w:after="120"/>
              <w:rPr>
                <w:sz w:val="22"/>
                <w:lang w:val="en-GB"/>
              </w:rPr>
            </w:pPr>
            <w:r w:rsidRPr="00850E7F">
              <w:rPr>
                <w:sz w:val="22"/>
                <w:lang w:val="en-GB"/>
              </w:rPr>
              <w:t>A-124 APPENDIX 5</w:t>
            </w:r>
          </w:p>
        </w:tc>
        <w:tc>
          <w:tcPr>
            <w:tcW w:w="5156" w:type="dxa"/>
            <w:vAlign w:val="center"/>
          </w:tcPr>
          <w:p w14:paraId="4B74629A" w14:textId="47CFB26E" w:rsidR="00850E7F" w:rsidRPr="00085375" w:rsidRDefault="00850E7F" w:rsidP="00BA0EEF">
            <w:pPr>
              <w:spacing w:before="120" w:after="120"/>
              <w:rPr>
                <w:sz w:val="22"/>
                <w:lang w:val="en-GB"/>
              </w:rPr>
            </w:pPr>
            <w:r w:rsidRPr="00850E7F">
              <w:rPr>
                <w:sz w:val="22"/>
                <w:lang w:val="en-GB"/>
              </w:rPr>
              <w:t>Interfacing model of the AIS Service</w:t>
            </w:r>
          </w:p>
        </w:tc>
      </w:tr>
      <w:tr w:rsidR="00850E7F" w:rsidRPr="004259CB" w14:paraId="37C287E9" w14:textId="77777777" w:rsidTr="00850E7F">
        <w:trPr>
          <w:jc w:val="center"/>
        </w:trPr>
        <w:tc>
          <w:tcPr>
            <w:tcW w:w="2526" w:type="dxa"/>
            <w:vMerge/>
          </w:tcPr>
          <w:p w14:paraId="186B35CD" w14:textId="77777777" w:rsidR="00850E7F" w:rsidRPr="00850E7F" w:rsidRDefault="00850E7F" w:rsidP="00BA0EEF">
            <w:pPr>
              <w:spacing w:before="120" w:after="120"/>
              <w:rPr>
                <w:b/>
                <w:sz w:val="22"/>
                <w:lang w:val="en-GB"/>
              </w:rPr>
            </w:pPr>
          </w:p>
        </w:tc>
        <w:tc>
          <w:tcPr>
            <w:tcW w:w="2065" w:type="dxa"/>
            <w:vAlign w:val="center"/>
          </w:tcPr>
          <w:p w14:paraId="63FBC0A7" w14:textId="2C14EDF0" w:rsidR="00850E7F" w:rsidRDefault="00850E7F" w:rsidP="00BA0EEF">
            <w:pPr>
              <w:spacing w:before="120" w:after="120"/>
              <w:rPr>
                <w:sz w:val="22"/>
                <w:lang w:val="en-GB"/>
              </w:rPr>
            </w:pPr>
            <w:r w:rsidRPr="00850E7F">
              <w:rPr>
                <w:sz w:val="22"/>
                <w:lang w:val="en-GB"/>
              </w:rPr>
              <w:t xml:space="preserve">A-124 APPENDICES </w:t>
            </w:r>
            <w:r w:rsidRPr="0079778E">
              <w:rPr>
                <w:sz w:val="22"/>
                <w:highlight w:val="yellow"/>
                <w:lang w:val="en-GB"/>
                <w:rPrChange w:id="99" w:author="Wayne Quinn" w:date="2017-03-16T15:47:00Z">
                  <w:rPr>
                    <w:sz w:val="22"/>
                    <w:lang w:val="en-GB"/>
                  </w:rPr>
                </w:rPrChange>
              </w:rPr>
              <w:t>9/10/11</w:t>
            </w:r>
            <w:ins w:id="100" w:author="Wayne Quinn" w:date="2017-03-16T15:47:00Z">
              <w:r w:rsidR="0079778E" w:rsidRPr="0079778E">
                <w:rPr>
                  <w:sz w:val="22"/>
                  <w:highlight w:val="yellow"/>
                  <w:lang w:val="en-GB"/>
                  <w:rPrChange w:id="101" w:author="Wayne Quinn" w:date="2017-03-16T15:47:00Z">
                    <w:rPr>
                      <w:sz w:val="22"/>
                      <w:lang w:val="en-GB"/>
                    </w:rPr>
                  </w:rPrChange>
                </w:rPr>
                <w:t xml:space="preserve">  </w:t>
              </w:r>
              <w:r w:rsidR="0079778E" w:rsidRPr="0079778E">
                <w:rPr>
                  <w:rFonts w:ascii="Tahoma" w:hAnsi="Tahoma" w:cs="Tahoma"/>
                  <w:color w:val="000000"/>
                  <w:sz w:val="20"/>
                  <w:szCs w:val="20"/>
                  <w:highlight w:val="yellow"/>
                  <w:lang w:val="en-GB"/>
                  <w:rPrChange w:id="102" w:author="Wayne Quinn" w:date="2017-03-16T15:47:00Z">
                    <w:rPr>
                      <w:rFonts w:ascii="Tahoma" w:hAnsi="Tahoma" w:cs="Tahoma"/>
                      <w:color w:val="000000"/>
                      <w:sz w:val="20"/>
                      <w:szCs w:val="20"/>
                      <w:lang w:val="en-GB"/>
                    </w:rPr>
                  </w:rPrChange>
                </w:rPr>
                <w:t xml:space="preserve">reword to be more clear </w:t>
              </w:r>
            </w:ins>
            <w:ins w:id="103" w:author="Wayne Quinn" w:date="2017-03-16T15:48:00Z">
              <w:r w:rsidR="0079778E">
                <w:rPr>
                  <w:rFonts w:ascii="Tahoma" w:hAnsi="Tahoma" w:cs="Tahoma"/>
                  <w:color w:val="000000"/>
                  <w:sz w:val="20"/>
                  <w:szCs w:val="20"/>
                  <w:highlight w:val="yellow"/>
                  <w:lang w:val="en-GB"/>
                </w:rPr>
                <w:t>–</w:t>
              </w:r>
            </w:ins>
            <w:ins w:id="104" w:author="Wayne Quinn" w:date="2017-03-16T15:47:00Z">
              <w:r w:rsidR="0079778E" w:rsidRPr="0079778E">
                <w:rPr>
                  <w:rFonts w:ascii="Tahoma" w:hAnsi="Tahoma" w:cs="Tahoma"/>
                  <w:color w:val="000000"/>
                  <w:sz w:val="20"/>
                  <w:szCs w:val="20"/>
                  <w:highlight w:val="yellow"/>
                  <w:lang w:val="en-GB"/>
                  <w:rPrChange w:id="105" w:author="Wayne Quinn" w:date="2017-03-16T15:47:00Z">
                    <w:rPr>
                      <w:rFonts w:ascii="Tahoma" w:hAnsi="Tahoma" w:cs="Tahoma"/>
                      <w:color w:val="000000"/>
                      <w:sz w:val="20"/>
                      <w:szCs w:val="20"/>
                      <w:lang w:val="en-GB"/>
                    </w:rPr>
                  </w:rPrChange>
                </w:rPr>
                <w:t xml:space="preserve"> 9</w:t>
              </w:r>
            </w:ins>
            <w:ins w:id="106" w:author="Wayne Quinn" w:date="2017-03-16T15:48:00Z">
              <w:r w:rsidR="0079778E">
                <w:rPr>
                  <w:rFonts w:ascii="Tahoma" w:hAnsi="Tahoma" w:cs="Tahoma"/>
                  <w:color w:val="000000"/>
                  <w:sz w:val="20"/>
                  <w:szCs w:val="20"/>
                  <w:highlight w:val="yellow"/>
                  <w:lang w:val="en-GB"/>
                </w:rPr>
                <w:t xml:space="preserve">  </w:t>
              </w:r>
              <w:r w:rsidR="0079778E" w:rsidRPr="0079778E">
                <w:rPr>
                  <w:rFonts w:ascii="Tahoma" w:hAnsi="Tahoma" w:cs="Tahoma"/>
                  <w:color w:val="000000"/>
                  <w:sz w:val="20"/>
                  <w:szCs w:val="20"/>
                  <w:highlight w:val="yellow"/>
                  <w:lang w:val="en-GB"/>
                  <w:rPrChange w:id="107" w:author="Wayne Quinn" w:date="2017-03-16T15:48:00Z">
                    <w:rPr>
                      <w:rFonts w:ascii="Tahoma" w:hAnsi="Tahoma" w:cs="Tahoma"/>
                      <w:color w:val="000000"/>
                      <w:sz w:val="20"/>
                      <w:szCs w:val="20"/>
                      <w:lang w:val="en-GB"/>
                    </w:rPr>
                  </w:rPrChange>
                </w:rPr>
                <w:lastRenderedPageBreak/>
                <w:t>reword to be more clear - 9, 10 and 11</w:t>
              </w:r>
            </w:ins>
            <w:ins w:id="108" w:author="Wayne Quinn" w:date="2017-03-16T15:47:00Z">
              <w:r w:rsidR="0079778E" w:rsidRPr="0079778E">
                <w:rPr>
                  <w:rFonts w:ascii="Tahoma" w:hAnsi="Tahoma" w:cs="Tahoma"/>
                  <w:color w:val="000000"/>
                  <w:sz w:val="20"/>
                  <w:szCs w:val="20"/>
                  <w:highlight w:val="yellow"/>
                  <w:lang w:val="en-GB"/>
                  <w:rPrChange w:id="109" w:author="Wayne Quinn" w:date="2017-03-16T15:48:00Z">
                    <w:rPr>
                      <w:rFonts w:ascii="Tahoma" w:hAnsi="Tahoma" w:cs="Tahoma"/>
                      <w:color w:val="000000"/>
                      <w:sz w:val="20"/>
                      <w:szCs w:val="20"/>
                      <w:lang w:val="en-GB"/>
                    </w:rPr>
                  </w:rPrChange>
                </w:rPr>
                <w:t>, 10 and 11</w:t>
              </w:r>
            </w:ins>
          </w:p>
        </w:tc>
        <w:tc>
          <w:tcPr>
            <w:tcW w:w="5156" w:type="dxa"/>
            <w:vAlign w:val="center"/>
          </w:tcPr>
          <w:p w14:paraId="4C1AB5F0" w14:textId="05FCF311" w:rsidR="00850E7F" w:rsidRPr="00085375" w:rsidRDefault="00850E7F" w:rsidP="00BA0EEF">
            <w:pPr>
              <w:spacing w:before="120" w:after="120"/>
              <w:rPr>
                <w:sz w:val="22"/>
                <w:lang w:val="en-GB"/>
              </w:rPr>
            </w:pPr>
            <w:r w:rsidRPr="00850E7F">
              <w:rPr>
                <w:sz w:val="22"/>
                <w:lang w:val="en-GB"/>
              </w:rPr>
              <w:lastRenderedPageBreak/>
              <w:t>Functional Description of the AIS Service components (AIS-PCU, AIS-LSS &amp; AIS-SM)</w:t>
            </w:r>
          </w:p>
        </w:tc>
      </w:tr>
      <w:tr w:rsidR="00850E7F" w:rsidRPr="004259CB" w14:paraId="5C7CC499" w14:textId="77777777" w:rsidTr="00850E7F">
        <w:trPr>
          <w:jc w:val="center"/>
        </w:trPr>
        <w:tc>
          <w:tcPr>
            <w:tcW w:w="2526" w:type="dxa"/>
            <w:vMerge/>
          </w:tcPr>
          <w:p w14:paraId="3CE4D9AD" w14:textId="77777777" w:rsidR="00850E7F" w:rsidRPr="00850E7F" w:rsidRDefault="00850E7F" w:rsidP="00BA0EEF">
            <w:pPr>
              <w:spacing w:before="120" w:after="120"/>
              <w:rPr>
                <w:b/>
                <w:sz w:val="22"/>
                <w:lang w:val="en-GB"/>
              </w:rPr>
            </w:pPr>
          </w:p>
        </w:tc>
        <w:tc>
          <w:tcPr>
            <w:tcW w:w="2065" w:type="dxa"/>
            <w:vAlign w:val="center"/>
          </w:tcPr>
          <w:p w14:paraId="327F8822" w14:textId="11057BCB" w:rsidR="00850E7F" w:rsidRDefault="00850E7F" w:rsidP="00BA0EEF">
            <w:pPr>
              <w:spacing w:before="120" w:after="120"/>
              <w:rPr>
                <w:sz w:val="22"/>
                <w:lang w:val="en-GB"/>
              </w:rPr>
            </w:pPr>
            <w:r w:rsidRPr="00850E7F">
              <w:rPr>
                <w:sz w:val="22"/>
                <w:lang w:val="en-GB"/>
              </w:rPr>
              <w:t>A-124 APPENDIX 12</w:t>
            </w:r>
          </w:p>
        </w:tc>
        <w:tc>
          <w:tcPr>
            <w:tcW w:w="5156" w:type="dxa"/>
            <w:vAlign w:val="center"/>
          </w:tcPr>
          <w:p w14:paraId="6196425D" w14:textId="54058321" w:rsidR="00850E7F" w:rsidRPr="00085375" w:rsidRDefault="00850E7F" w:rsidP="00BA0EEF">
            <w:pPr>
              <w:spacing w:before="120" w:after="120"/>
              <w:rPr>
                <w:sz w:val="22"/>
                <w:lang w:val="en-GB"/>
              </w:rPr>
            </w:pPr>
            <w:r w:rsidRPr="00850E7F">
              <w:rPr>
                <w:sz w:val="22"/>
                <w:lang w:val="en-GB"/>
              </w:rPr>
              <w:t>Co-location issues at AIS Physical Shore Stations (AIS-PSS) and on-site infrastructure considerations</w:t>
            </w:r>
          </w:p>
        </w:tc>
      </w:tr>
      <w:tr w:rsidR="00850E7F" w:rsidRPr="004259CB" w14:paraId="30594167" w14:textId="77777777" w:rsidTr="00850E7F">
        <w:trPr>
          <w:jc w:val="center"/>
        </w:trPr>
        <w:tc>
          <w:tcPr>
            <w:tcW w:w="2526" w:type="dxa"/>
            <w:vMerge/>
          </w:tcPr>
          <w:p w14:paraId="6F10541E" w14:textId="77777777" w:rsidR="00850E7F" w:rsidRPr="00850E7F" w:rsidRDefault="00850E7F" w:rsidP="00BA0EEF">
            <w:pPr>
              <w:spacing w:before="120" w:after="120"/>
              <w:rPr>
                <w:b/>
                <w:sz w:val="22"/>
                <w:lang w:val="en-GB"/>
              </w:rPr>
            </w:pPr>
          </w:p>
        </w:tc>
        <w:tc>
          <w:tcPr>
            <w:tcW w:w="2065" w:type="dxa"/>
            <w:vAlign w:val="center"/>
          </w:tcPr>
          <w:p w14:paraId="6077F5E9" w14:textId="1A6AE108" w:rsidR="00850E7F" w:rsidRDefault="00850E7F" w:rsidP="00BA0EEF">
            <w:pPr>
              <w:spacing w:before="120" w:after="120"/>
              <w:rPr>
                <w:sz w:val="22"/>
                <w:lang w:val="en-GB"/>
              </w:rPr>
            </w:pPr>
            <w:r w:rsidRPr="00850E7F">
              <w:rPr>
                <w:sz w:val="22"/>
                <w:lang w:val="en-GB"/>
              </w:rPr>
              <w:t>A-124 APPENDIX 14</w:t>
            </w:r>
          </w:p>
        </w:tc>
        <w:tc>
          <w:tcPr>
            <w:tcW w:w="5156" w:type="dxa"/>
            <w:vAlign w:val="center"/>
          </w:tcPr>
          <w:p w14:paraId="7521E4F3" w14:textId="72846C6A" w:rsidR="00850E7F" w:rsidRPr="00085375" w:rsidRDefault="00850E7F" w:rsidP="00BA0EEF">
            <w:pPr>
              <w:spacing w:before="120" w:after="120"/>
              <w:rPr>
                <w:sz w:val="22"/>
                <w:lang w:val="en-GB"/>
              </w:rPr>
            </w:pPr>
            <w:r w:rsidRPr="00850E7F">
              <w:rPr>
                <w:sz w:val="22"/>
                <w:lang w:val="en-GB"/>
              </w:rPr>
              <w:t>FATDMA Planning and Operation of an AIS Service</w:t>
            </w:r>
          </w:p>
        </w:tc>
      </w:tr>
      <w:tr w:rsidR="00850E7F" w:rsidRPr="004259CB" w14:paraId="18B49D83" w14:textId="77777777" w:rsidTr="00850E7F">
        <w:trPr>
          <w:jc w:val="center"/>
        </w:trPr>
        <w:tc>
          <w:tcPr>
            <w:tcW w:w="2526" w:type="dxa"/>
            <w:vMerge/>
          </w:tcPr>
          <w:p w14:paraId="6B2EE14F" w14:textId="77777777" w:rsidR="00850E7F" w:rsidRPr="00850E7F" w:rsidRDefault="00850E7F" w:rsidP="00BA0EEF">
            <w:pPr>
              <w:spacing w:before="120" w:after="120"/>
              <w:rPr>
                <w:b/>
                <w:sz w:val="22"/>
                <w:lang w:val="en-GB"/>
              </w:rPr>
            </w:pPr>
          </w:p>
        </w:tc>
        <w:tc>
          <w:tcPr>
            <w:tcW w:w="2065" w:type="dxa"/>
            <w:vAlign w:val="center"/>
          </w:tcPr>
          <w:p w14:paraId="00868C30" w14:textId="1147B1EC" w:rsidR="00850E7F" w:rsidRDefault="00850E7F" w:rsidP="00BA0EEF">
            <w:pPr>
              <w:spacing w:before="120" w:after="120"/>
              <w:rPr>
                <w:sz w:val="22"/>
                <w:lang w:val="en-GB"/>
              </w:rPr>
            </w:pPr>
            <w:r w:rsidRPr="00850E7F">
              <w:rPr>
                <w:sz w:val="22"/>
                <w:lang w:val="en-GB"/>
              </w:rPr>
              <w:t>A-124 APPENDIX 16</w:t>
            </w:r>
          </w:p>
        </w:tc>
        <w:tc>
          <w:tcPr>
            <w:tcW w:w="5156" w:type="dxa"/>
            <w:vAlign w:val="center"/>
          </w:tcPr>
          <w:p w14:paraId="44BCC3E9" w14:textId="5D402022" w:rsidR="00850E7F" w:rsidRPr="00085375" w:rsidRDefault="00850E7F" w:rsidP="00BA0EEF">
            <w:pPr>
              <w:spacing w:before="120" w:after="120"/>
              <w:rPr>
                <w:sz w:val="22"/>
                <w:lang w:val="en-GB"/>
              </w:rPr>
            </w:pPr>
            <w:r w:rsidRPr="00850E7F">
              <w:rPr>
                <w:sz w:val="22"/>
                <w:lang w:val="en-GB"/>
              </w:rPr>
              <w:t>DGNSS Broadcasts from an AIS Service</w:t>
            </w:r>
          </w:p>
        </w:tc>
      </w:tr>
      <w:tr w:rsidR="00850E7F" w:rsidRPr="004259CB" w14:paraId="6F68C8EA" w14:textId="77777777" w:rsidTr="00850E7F">
        <w:trPr>
          <w:jc w:val="center"/>
        </w:trPr>
        <w:tc>
          <w:tcPr>
            <w:tcW w:w="2526" w:type="dxa"/>
            <w:vMerge/>
          </w:tcPr>
          <w:p w14:paraId="640B5DB0" w14:textId="77777777" w:rsidR="00850E7F" w:rsidRPr="00850E7F" w:rsidRDefault="00850E7F" w:rsidP="00BA0EEF">
            <w:pPr>
              <w:spacing w:before="120" w:after="120"/>
              <w:rPr>
                <w:b/>
                <w:sz w:val="22"/>
                <w:lang w:val="en-GB"/>
              </w:rPr>
            </w:pPr>
          </w:p>
        </w:tc>
        <w:tc>
          <w:tcPr>
            <w:tcW w:w="2065" w:type="dxa"/>
            <w:vAlign w:val="center"/>
          </w:tcPr>
          <w:p w14:paraId="2316247F" w14:textId="06815F30" w:rsidR="00850E7F" w:rsidRDefault="00850E7F" w:rsidP="00BA0EEF">
            <w:pPr>
              <w:spacing w:before="120" w:after="120"/>
              <w:rPr>
                <w:sz w:val="22"/>
                <w:lang w:val="en-GB"/>
              </w:rPr>
            </w:pPr>
            <w:r w:rsidRPr="00850E7F">
              <w:rPr>
                <w:sz w:val="22"/>
                <w:lang w:val="en-GB"/>
              </w:rPr>
              <w:t>A-124 APPENDIX 17</w:t>
            </w:r>
          </w:p>
        </w:tc>
        <w:tc>
          <w:tcPr>
            <w:tcW w:w="5156" w:type="dxa"/>
            <w:vAlign w:val="center"/>
          </w:tcPr>
          <w:p w14:paraId="2382E3C5" w14:textId="001D9B56" w:rsidR="00850E7F" w:rsidRPr="00085375" w:rsidRDefault="00850E7F" w:rsidP="00BA0EEF">
            <w:pPr>
              <w:spacing w:before="120" w:after="120"/>
              <w:rPr>
                <w:sz w:val="22"/>
                <w:lang w:val="en-GB"/>
              </w:rPr>
            </w:pPr>
            <w:r w:rsidRPr="00850E7F">
              <w:rPr>
                <w:sz w:val="22"/>
                <w:lang w:val="en-GB"/>
              </w:rPr>
              <w:t>Channel Management by an AIS Service</w:t>
            </w:r>
          </w:p>
        </w:tc>
      </w:tr>
      <w:tr w:rsidR="00850E7F" w:rsidRPr="004259CB" w14:paraId="5B17C32F" w14:textId="77777777" w:rsidTr="00850E7F">
        <w:trPr>
          <w:jc w:val="center"/>
        </w:trPr>
        <w:tc>
          <w:tcPr>
            <w:tcW w:w="2526" w:type="dxa"/>
            <w:vMerge/>
          </w:tcPr>
          <w:p w14:paraId="21F0BCBC" w14:textId="77777777" w:rsidR="00850E7F" w:rsidRPr="00850E7F" w:rsidRDefault="00850E7F" w:rsidP="00BA0EEF">
            <w:pPr>
              <w:spacing w:before="120" w:after="120"/>
              <w:rPr>
                <w:b/>
                <w:sz w:val="22"/>
                <w:lang w:val="en-GB"/>
              </w:rPr>
            </w:pPr>
          </w:p>
        </w:tc>
        <w:tc>
          <w:tcPr>
            <w:tcW w:w="2065" w:type="dxa"/>
            <w:vAlign w:val="center"/>
          </w:tcPr>
          <w:p w14:paraId="2B853836" w14:textId="2C2D6D9C" w:rsidR="00850E7F" w:rsidRDefault="00850E7F" w:rsidP="00BA0EEF">
            <w:pPr>
              <w:spacing w:before="120" w:after="120"/>
              <w:rPr>
                <w:sz w:val="22"/>
                <w:lang w:val="en-GB"/>
              </w:rPr>
            </w:pPr>
            <w:r w:rsidRPr="00850E7F">
              <w:rPr>
                <w:sz w:val="22"/>
                <w:lang w:val="en-GB"/>
              </w:rPr>
              <w:t>A-124 APPENDIX 18</w:t>
            </w:r>
          </w:p>
        </w:tc>
        <w:tc>
          <w:tcPr>
            <w:tcW w:w="5156" w:type="dxa"/>
            <w:vAlign w:val="center"/>
          </w:tcPr>
          <w:p w14:paraId="30CA4722" w14:textId="0ADCE3B3" w:rsidR="00850E7F" w:rsidRPr="00085375" w:rsidRDefault="00850E7F" w:rsidP="00BA0EEF">
            <w:pPr>
              <w:spacing w:before="120" w:after="120"/>
              <w:rPr>
                <w:sz w:val="22"/>
                <w:lang w:val="en-GB"/>
              </w:rPr>
            </w:pPr>
            <w:r w:rsidRPr="00850E7F">
              <w:rPr>
                <w:sz w:val="22"/>
                <w:lang w:val="en-GB"/>
              </w:rPr>
              <w:t>VDL Load Management</w:t>
            </w:r>
          </w:p>
        </w:tc>
      </w:tr>
      <w:tr w:rsidR="00850E7F" w:rsidRPr="004259CB" w14:paraId="7AF42508" w14:textId="77777777" w:rsidTr="00850E7F">
        <w:trPr>
          <w:jc w:val="center"/>
        </w:trPr>
        <w:tc>
          <w:tcPr>
            <w:tcW w:w="2526" w:type="dxa"/>
            <w:vMerge/>
          </w:tcPr>
          <w:p w14:paraId="74B7C838" w14:textId="77777777" w:rsidR="00850E7F" w:rsidRPr="00850E7F" w:rsidRDefault="00850E7F" w:rsidP="00BA0EEF">
            <w:pPr>
              <w:spacing w:before="120" w:after="120"/>
              <w:rPr>
                <w:b/>
                <w:sz w:val="22"/>
                <w:lang w:val="en-GB"/>
              </w:rPr>
            </w:pPr>
          </w:p>
        </w:tc>
        <w:tc>
          <w:tcPr>
            <w:tcW w:w="2065" w:type="dxa"/>
            <w:vAlign w:val="center"/>
          </w:tcPr>
          <w:p w14:paraId="4988FFF5" w14:textId="65D2C3D9" w:rsidR="00850E7F" w:rsidRDefault="00850E7F" w:rsidP="00BA0EEF">
            <w:pPr>
              <w:spacing w:before="120" w:after="120"/>
              <w:rPr>
                <w:sz w:val="22"/>
                <w:lang w:val="en-GB"/>
              </w:rPr>
            </w:pPr>
            <w:r w:rsidRPr="00850E7F">
              <w:rPr>
                <w:sz w:val="22"/>
                <w:lang w:val="en-GB"/>
              </w:rPr>
              <w:t>A-124 APPENDIX 19</w:t>
            </w:r>
          </w:p>
        </w:tc>
        <w:tc>
          <w:tcPr>
            <w:tcW w:w="5156" w:type="dxa"/>
            <w:vAlign w:val="center"/>
          </w:tcPr>
          <w:p w14:paraId="27D03E56" w14:textId="5717F902" w:rsidR="00850E7F" w:rsidRPr="00085375" w:rsidRDefault="00850E7F" w:rsidP="00BA0EEF">
            <w:pPr>
              <w:spacing w:before="120" w:after="120"/>
              <w:rPr>
                <w:sz w:val="22"/>
                <w:lang w:val="en-GB"/>
              </w:rPr>
            </w:pPr>
            <w:r w:rsidRPr="00850E7F">
              <w:rPr>
                <w:sz w:val="22"/>
                <w:lang w:val="en-GB"/>
              </w:rPr>
              <w:t>Satellite AIS Considerations</w:t>
            </w:r>
          </w:p>
        </w:tc>
      </w:tr>
    </w:tbl>
    <w:p w14:paraId="1AA137AB" w14:textId="77777777" w:rsidR="004259CB" w:rsidRDefault="004259CB" w:rsidP="004259CB">
      <w:pPr>
        <w:rPr>
          <w:ins w:id="110" w:author="Wayne Quinn" w:date="2017-03-15T15:40:00Z"/>
          <w:lang w:val="en-GB"/>
        </w:rPr>
      </w:pPr>
    </w:p>
    <w:p w14:paraId="0B98302C" w14:textId="77777777" w:rsidR="006A6EE5" w:rsidRDefault="006A6EE5" w:rsidP="004259CB">
      <w:pPr>
        <w:rPr>
          <w:ins w:id="111" w:author="Wayne Quinn" w:date="2017-03-15T15:40:00Z"/>
          <w:lang w:val="en-GB"/>
        </w:rPr>
      </w:pPr>
    </w:p>
    <w:p w14:paraId="75FB8C28" w14:textId="77777777" w:rsidR="006A6EE5" w:rsidRDefault="006A6EE5" w:rsidP="006A6EE5">
      <w:pPr>
        <w:pStyle w:val="NormalWeb"/>
        <w:spacing w:before="0" w:beforeAutospacing="0" w:after="0" w:afterAutospacing="0"/>
        <w:rPr>
          <w:ins w:id="112" w:author="Wayne Quinn" w:date="2017-03-15T15:40:00Z"/>
          <w:rFonts w:ascii="Calibri" w:hAnsi="Calibri"/>
          <w:color w:val="000000"/>
          <w:sz w:val="22"/>
          <w:szCs w:val="22"/>
        </w:rPr>
      </w:pPr>
      <w:ins w:id="113" w:author="Wayne Quinn" w:date="2017-03-15T15:40:00Z">
        <w:r w:rsidRPr="0079778E">
          <w:rPr>
            <w:rFonts w:ascii="Calibri" w:hAnsi="Calibri"/>
            <w:color w:val="FF0000"/>
            <w:sz w:val="22"/>
            <w:szCs w:val="22"/>
            <w:highlight w:val="yellow"/>
            <w:rPrChange w:id="114" w:author="Wayne Quinn" w:date="2017-03-16T15:49:00Z">
              <w:rPr>
                <w:rFonts w:ascii="Calibri" w:hAnsi="Calibri"/>
                <w:color w:val="000000"/>
                <w:sz w:val="22"/>
                <w:szCs w:val="22"/>
              </w:rPr>
            </w:rPrChange>
          </w:rPr>
          <w:t>Table in Section 5 is missing 3rd Column to cover the 3 bullet point in section 4 - this could provide justification to remove.</w:t>
        </w:r>
        <w:r w:rsidRPr="006A6EE5">
          <w:rPr>
            <w:rFonts w:ascii="Calibri" w:hAnsi="Calibri"/>
            <w:color w:val="FF0000"/>
            <w:sz w:val="22"/>
            <w:szCs w:val="22"/>
            <w:rPrChange w:id="115" w:author="Wayne Quinn" w:date="2017-03-15T15:40:00Z">
              <w:rPr>
                <w:rFonts w:ascii="Calibri" w:hAnsi="Calibri"/>
                <w:color w:val="000000"/>
                <w:sz w:val="22"/>
                <w:szCs w:val="22"/>
              </w:rPr>
            </w:rPrChange>
          </w:rPr>
          <w:t xml:space="preserve"> </w:t>
        </w:r>
        <w:bookmarkStart w:id="116" w:name="_GoBack"/>
        <w:bookmarkEnd w:id="116"/>
      </w:ins>
    </w:p>
    <w:p w14:paraId="687CC054" w14:textId="77777777" w:rsidR="006A6EE5" w:rsidRPr="004259CB" w:rsidRDefault="006A6EE5" w:rsidP="004259CB">
      <w:pPr>
        <w:rPr>
          <w:lang w:val="en-GB"/>
        </w:rPr>
      </w:pPr>
    </w:p>
    <w:p w14:paraId="35E154AB" w14:textId="46A55693" w:rsidR="004259CB" w:rsidRDefault="004259CB" w:rsidP="004259CB">
      <w:pPr>
        <w:pStyle w:val="Heading1"/>
        <w:tabs>
          <w:tab w:val="clear" w:pos="0"/>
        </w:tabs>
        <w:spacing w:before="0"/>
        <w:ind w:left="0" w:firstLine="0"/>
        <w:rPr>
          <w:ins w:id="117" w:author="Wayne Quinn" w:date="2017-03-16T15:49:00Z"/>
          <w:caps w:val="0"/>
        </w:rPr>
      </w:pPr>
      <w:bookmarkStart w:id="118" w:name="_Toc464136443"/>
      <w:bookmarkStart w:id="119" w:name="_Toc464139609"/>
      <w:r w:rsidRPr="004259CB">
        <w:rPr>
          <w:caps w:val="0"/>
        </w:rPr>
        <w:t>SUPPLEMENTARY ELEMENTS</w:t>
      </w:r>
      <w:bookmarkEnd w:id="118"/>
      <w:bookmarkEnd w:id="119"/>
    </w:p>
    <w:p w14:paraId="199E3D97" w14:textId="77777777" w:rsidR="0079778E" w:rsidRDefault="0079778E" w:rsidP="0079778E">
      <w:pPr>
        <w:autoSpaceDE w:val="0"/>
        <w:autoSpaceDN w:val="0"/>
        <w:adjustRightInd w:val="0"/>
        <w:spacing w:line="240" w:lineRule="auto"/>
        <w:rPr>
          <w:ins w:id="120" w:author="Wayne Quinn" w:date="2017-03-16T15:49:00Z"/>
          <w:rFonts w:ascii="Tahoma" w:hAnsi="Tahoma" w:cs="Tahoma"/>
          <w:sz w:val="20"/>
          <w:szCs w:val="20"/>
          <w:lang w:val="en-GB"/>
        </w:rPr>
      </w:pPr>
      <w:ins w:id="121" w:author="Wayne Quinn" w:date="2017-03-16T15:49:00Z">
        <w:r w:rsidRPr="0079778E">
          <w:rPr>
            <w:rFonts w:ascii="Tahoma" w:hAnsi="Tahoma" w:cs="Tahoma"/>
            <w:color w:val="000000"/>
            <w:sz w:val="20"/>
            <w:szCs w:val="20"/>
            <w:highlight w:val="yellow"/>
            <w:lang w:val="en-GB"/>
            <w:rPrChange w:id="122" w:author="Wayne Quinn" w:date="2017-03-16T15:49:00Z">
              <w:rPr>
                <w:rFonts w:ascii="Tahoma" w:hAnsi="Tahoma" w:cs="Tahoma"/>
                <w:color w:val="000000"/>
                <w:sz w:val="20"/>
                <w:szCs w:val="20"/>
                <w:lang w:val="en-GB"/>
              </w:rPr>
            </w:rPrChange>
          </w:rPr>
          <w:t>Offline check to see if there are any other IALA recommendations that should be referenced.</w:t>
        </w:r>
        <w:r>
          <w:rPr>
            <w:rFonts w:ascii="Tahoma" w:hAnsi="Tahoma" w:cs="Tahoma"/>
            <w:color w:val="000000"/>
            <w:sz w:val="20"/>
            <w:szCs w:val="20"/>
            <w:lang w:val="en-GB"/>
          </w:rPr>
          <w:t xml:space="preserve"> </w:t>
        </w:r>
      </w:ins>
    </w:p>
    <w:p w14:paraId="39F8DB31" w14:textId="77777777" w:rsidR="0079778E" w:rsidRPr="0079778E" w:rsidRDefault="0079778E" w:rsidP="0079778E">
      <w:pPr>
        <w:pStyle w:val="Heading1separatationline"/>
        <w:rPr>
          <w:rPrChange w:id="123" w:author="Wayne Quinn" w:date="2017-03-16T15:49:00Z">
            <w:rPr>
              <w:caps w:val="0"/>
            </w:rPr>
          </w:rPrChange>
        </w:rPr>
        <w:pPrChange w:id="124" w:author="Wayne Quinn" w:date="2017-03-16T15:49:00Z">
          <w:pPr>
            <w:pStyle w:val="Heading1"/>
            <w:tabs>
              <w:tab w:val="clear" w:pos="0"/>
            </w:tabs>
            <w:spacing w:before="0"/>
            <w:ind w:left="0" w:firstLine="0"/>
          </w:pPr>
        </w:pPrChange>
      </w:pPr>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977FB14" w:rsidR="004259CB" w:rsidRPr="004259CB" w:rsidRDefault="004259CB" w:rsidP="004259CB">
      <w:pPr>
        <w:pStyle w:val="Heading1"/>
        <w:tabs>
          <w:tab w:val="clear" w:pos="0"/>
        </w:tabs>
        <w:spacing w:before="0"/>
        <w:ind w:left="0" w:firstLine="0"/>
        <w:rPr>
          <w:caps w:val="0"/>
        </w:rPr>
      </w:pPr>
      <w:bookmarkStart w:id="125" w:name="_Toc464033448"/>
      <w:bookmarkStart w:id="126" w:name="_Toc464136444"/>
      <w:bookmarkStart w:id="127" w:name="_Toc464139610"/>
      <w:r w:rsidRPr="004259CB">
        <w:rPr>
          <w:caps w:val="0"/>
        </w:rPr>
        <w:t>ADOPTION OF AND AMENDMENT OF STANDARDS</w:t>
      </w:r>
      <w:bookmarkEnd w:id="125"/>
      <w:bookmarkEnd w:id="126"/>
      <w:bookmarkEnd w:id="127"/>
    </w:p>
    <w:p w14:paraId="62034E75" w14:textId="77777777" w:rsidR="004259CB" w:rsidRPr="004259CB" w:rsidRDefault="004259CB" w:rsidP="004259CB">
      <w:pPr>
        <w:pStyle w:val="Sparationtitre1"/>
        <w:rPr>
          <w:lang w:val="en-GB"/>
        </w:rPr>
      </w:pPr>
    </w:p>
    <w:p w14:paraId="33E5B8DE" w14:textId="77777777" w:rsidR="004259CB" w:rsidRPr="004259CB" w:rsidRDefault="004259CB" w:rsidP="004259CB">
      <w:pPr>
        <w:pStyle w:val="BodyText"/>
      </w:pPr>
      <w:r w:rsidRPr="004259CB">
        <w:t>IALA Standards may be adopted or amended by a majority vote at a General Assembly of national members.</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128" w:name="_Toc464033449"/>
      <w:bookmarkStart w:id="129" w:name="_Toc455589152"/>
      <w:bookmarkStart w:id="130" w:name="_Toc455589153"/>
      <w:bookmarkStart w:id="131" w:name="_Toc455589154"/>
      <w:bookmarkStart w:id="132" w:name="_Toc455589155"/>
      <w:bookmarkStart w:id="133" w:name="_Toc455589156"/>
      <w:bookmarkStart w:id="134" w:name="_Toc455589157"/>
      <w:bookmarkStart w:id="135" w:name="_Toc455589158"/>
      <w:bookmarkStart w:id="136" w:name="_Toc455589159"/>
      <w:bookmarkStart w:id="137" w:name="_Toc455589160"/>
      <w:bookmarkStart w:id="138" w:name="_Toc455589161"/>
      <w:bookmarkStart w:id="139" w:name="_Toc455589162"/>
      <w:bookmarkStart w:id="140" w:name="_Toc455589163"/>
      <w:bookmarkStart w:id="141" w:name="_Toc455589164"/>
      <w:bookmarkStart w:id="142" w:name="_Toc455589165"/>
      <w:bookmarkStart w:id="143" w:name="_Toc455589166"/>
      <w:bookmarkStart w:id="144" w:name="_Toc455589167"/>
      <w:bookmarkStart w:id="145" w:name="_Toc455589168"/>
      <w:bookmarkStart w:id="146" w:name="_Toc455589169"/>
      <w:bookmarkStart w:id="147" w:name="_Toc455589170"/>
      <w:bookmarkStart w:id="148" w:name="_Toc455589171"/>
      <w:bookmarkStart w:id="149" w:name="_Toc464033450"/>
      <w:bookmarkStart w:id="150" w:name="_Toc464033451"/>
      <w:bookmarkStart w:id="151" w:name="_Toc432687611"/>
      <w:bookmarkStart w:id="152" w:name="_Toc464033452"/>
      <w:bookmarkStart w:id="153" w:name="_Toc464136445"/>
      <w:bookmarkStart w:id="154" w:name="_Toc464139611"/>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4259CB">
        <w:rPr>
          <w:caps w:val="0"/>
        </w:rPr>
        <w:t>DOCUMENT HISTORY</w:t>
      </w:r>
      <w:bookmarkEnd w:id="151"/>
      <w:bookmarkEnd w:id="152"/>
      <w:bookmarkEnd w:id="153"/>
      <w:bookmarkEnd w:id="154"/>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7777777" w:rsidR="004259CB" w:rsidRPr="00BA0733" w:rsidRDefault="004259CB" w:rsidP="00BA0733">
            <w:pPr>
              <w:spacing w:before="120" w:after="120"/>
              <w:rPr>
                <w:b/>
                <w:sz w:val="22"/>
                <w:lang w:val="en-GB"/>
              </w:rPr>
            </w:pPr>
            <w:r w:rsidRPr="00BA0733">
              <w:rPr>
                <w:b/>
                <w:sz w:val="22"/>
                <w:lang w:val="en-GB"/>
              </w:rPr>
              <w:t>Amendment 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77777777" w:rsidR="004259CB" w:rsidRPr="00BA0733" w:rsidRDefault="004259CB" w:rsidP="00BA0733">
            <w:pPr>
              <w:spacing w:before="120" w:after="120"/>
              <w:rPr>
                <w:sz w:val="22"/>
                <w:lang w:val="en-GB"/>
              </w:rPr>
            </w:pPr>
            <w:r w:rsidRPr="00BA0733">
              <w:rPr>
                <w:sz w:val="22"/>
                <w:lang w:val="en-GB"/>
              </w:rPr>
              <w:t>2018-06-01</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77777777" w:rsidR="004259CB" w:rsidRPr="00BA0733" w:rsidRDefault="004259CB" w:rsidP="00BA0733">
            <w:pPr>
              <w:spacing w:before="120" w:after="120"/>
              <w:rPr>
                <w:sz w:val="22"/>
                <w:lang w:val="en-GB"/>
              </w:rPr>
            </w:pPr>
            <w:r w:rsidRPr="00BA0733">
              <w:rPr>
                <w:sz w:val="22"/>
                <w:lang w:val="en-GB"/>
              </w:rPr>
              <w:t>General Assembly Resolution, Incheon, Korea, May 2018.</w:t>
            </w:r>
          </w:p>
        </w:tc>
      </w:tr>
    </w:tbl>
    <w:p w14:paraId="5D2874E0" w14:textId="77777777" w:rsidR="00AB326D" w:rsidRPr="004259CB" w:rsidRDefault="00AB326D" w:rsidP="004259CB">
      <w:pPr>
        <w:pStyle w:val="BodyText"/>
      </w:pPr>
    </w:p>
    <w:sectPr w:rsidR="00AB326D" w:rsidRPr="004259CB" w:rsidSect="00480184">
      <w:headerReference w:type="even" r:id="rId16"/>
      <w:headerReference w:type="default" r:id="rId17"/>
      <w:headerReference w:type="first" r:id="rId18"/>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60E19F" w14:textId="77777777" w:rsidR="00D84456" w:rsidRDefault="00D84456" w:rsidP="003274DB">
      <w:r>
        <w:separator/>
      </w:r>
    </w:p>
  </w:endnote>
  <w:endnote w:type="continuationSeparator" w:id="0">
    <w:p w14:paraId="4818EA34" w14:textId="77777777" w:rsidR="00D84456" w:rsidRDefault="00D84456"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Footer"/>
      <w:rPr>
        <w:lang w:val="en-GB"/>
      </w:rPr>
    </w:pPr>
    <w:r>
      <w:rPr>
        <w:noProof/>
        <w:lang w:val="en-GB" w:eastAsia="en-GB"/>
      </w:rPr>
      <mc:AlternateContent>
        <mc:Choice Requires="wps">
          <w:drawing>
            <wp:anchor distT="0" distB="0" distL="114300" distR="114300" simplePos="0" relativeHeight="251652608" behindDoc="0" locked="0" layoutInCell="1" allowOverlap="1" wp14:anchorId="7BFBF8D0" wp14:editId="0F5C636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57E7F6"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en-GB" w:eastAsia="en-GB"/>
      </w:rPr>
      <w:drawing>
        <wp:anchor distT="0" distB="0" distL="114300" distR="114300" simplePos="0" relativeHeight="251651584" behindDoc="1" locked="0" layoutInCell="1" allowOverlap="1" wp14:anchorId="6E073939" wp14:editId="665E07E9">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04016" w:rsidRDefault="00C04016" w:rsidP="00CB19DB">
    <w:pPr>
      <w:pStyle w:val="Footerportrait"/>
      <w:rPr>
        <w:rStyle w:val="PageNumber"/>
        <w:szCs w:val="15"/>
        <w:lang w:val="fr-FR"/>
      </w:rPr>
    </w:pPr>
    <w:r>
      <w:fldChar w:fldCharType="begin"/>
    </w:r>
    <w:r w:rsidRPr="00C04016">
      <w:rPr>
        <w:lang w:val="fr-FR"/>
      </w:rPr>
      <w:instrText xml:space="preserve"> STYLEREF "Document type" \* MERGEFORMAT </w:instrText>
    </w:r>
    <w:r>
      <w:fldChar w:fldCharType="separate"/>
    </w:r>
    <w:r w:rsidR="0079778E">
      <w:rPr>
        <w:lang w:val="fr-FR"/>
      </w:rPr>
      <w:t>IALA Standard</w:t>
    </w:r>
    <w:r>
      <w:fldChar w:fldCharType="end"/>
    </w:r>
    <w:r w:rsidR="00857580" w:rsidRPr="00C04016">
      <w:rPr>
        <w:lang w:val="fr-FR"/>
      </w:rPr>
      <w:t xml:space="preserve"> </w:t>
    </w:r>
    <w:r>
      <w:fldChar w:fldCharType="begin"/>
    </w:r>
    <w:r w:rsidRPr="00C04016">
      <w:rPr>
        <w:lang w:val="fr-FR"/>
      </w:rPr>
      <w:instrText xml:space="preserve"> STYLEREF "Document number" \* MERGEFORMAT </w:instrText>
    </w:r>
    <w:r>
      <w:fldChar w:fldCharType="separate"/>
    </w:r>
    <w:r w:rsidR="0079778E">
      <w:rPr>
        <w:lang w:val="fr-FR"/>
      </w:rPr>
      <w:t>1060</w:t>
    </w:r>
    <w:r>
      <w:fldChar w:fldCharType="end"/>
    </w:r>
    <w:r w:rsidR="00857580" w:rsidRPr="00C04016">
      <w:rPr>
        <w:lang w:val="fr-FR"/>
      </w:rPr>
      <w:t xml:space="preserve"> – </w:t>
    </w:r>
    <w:r>
      <w:fldChar w:fldCharType="begin"/>
    </w:r>
    <w:r w:rsidRPr="00C04016">
      <w:rPr>
        <w:lang w:val="fr-FR"/>
      </w:rPr>
      <w:instrText xml:space="preserve"> STYLEREF "Document name" \* MERGEFORMAT </w:instrText>
    </w:r>
    <w:r>
      <w:fldChar w:fldCharType="separate"/>
    </w:r>
    <w:r w:rsidR="0079778E">
      <w:rPr>
        <w:lang w:val="fr-FR"/>
      </w:rPr>
      <w:t>Digital Communication Technologies</w:t>
    </w:r>
    <w:r>
      <w:fldChar w:fldCharType="end"/>
    </w:r>
  </w:p>
  <w:p w14:paraId="19BC5EB7" w14:textId="1902E40F" w:rsidR="00857580" w:rsidRPr="00C04016" w:rsidRDefault="00C04016" w:rsidP="00CB19DB">
    <w:pPr>
      <w:pStyle w:val="Footerportrait"/>
      <w:rPr>
        <w:lang w:val="fr-FR"/>
      </w:rPr>
    </w:pPr>
    <w:r>
      <w:fldChar w:fldCharType="begin"/>
    </w:r>
    <w:r w:rsidRPr="00C04016">
      <w:rPr>
        <w:lang w:val="fr-FR"/>
      </w:rPr>
      <w:instrText xml:space="preserve"> STYLEREF "Edition number" \* MERGEFORMAT </w:instrText>
    </w:r>
    <w:r>
      <w:fldChar w:fldCharType="separate"/>
    </w:r>
    <w:r w:rsidR="0079778E">
      <w:rPr>
        <w:lang w:val="fr-FR"/>
      </w:rPr>
      <w:t>Edition 1.0</w:t>
    </w:r>
    <w:r>
      <w:fldChar w:fldCharType="end"/>
    </w:r>
    <w:r w:rsidR="00857580" w:rsidRPr="00C04016">
      <w:rPr>
        <w:lang w:val="fr-FR"/>
      </w:rPr>
      <w:t xml:space="preserve">  </w:t>
    </w:r>
    <w:r>
      <w:fldChar w:fldCharType="begin"/>
    </w:r>
    <w:r w:rsidRPr="00C04016">
      <w:rPr>
        <w:lang w:val="fr-FR"/>
      </w:rPr>
      <w:instrText xml:space="preserve"> STYLEREF "Document date" \* MERGEFORMAT </w:instrText>
    </w:r>
    <w:r>
      <w:fldChar w:fldCharType="separate"/>
    </w:r>
    <w:r w:rsidR="0079778E">
      <w:rPr>
        <w:lang w:val="fr-FR"/>
      </w:rPr>
      <w:t>June 2018</w:t>
    </w:r>
    <w:r>
      <w:fldChar w:fldCharType="end"/>
    </w:r>
    <w:r w:rsidR="00857580" w:rsidRPr="00C04016">
      <w:rPr>
        <w:lang w:val="fr-FR"/>
      </w:rPr>
      <w:tab/>
      <w:t xml:space="preserve">P </w:t>
    </w:r>
    <w:r w:rsidR="00857580" w:rsidRPr="00CB19DB">
      <w:fldChar w:fldCharType="begin"/>
    </w:r>
    <w:r w:rsidR="00857580" w:rsidRPr="00C04016">
      <w:rPr>
        <w:lang w:val="fr-FR"/>
      </w:rPr>
      <w:instrText xml:space="preserve">PAGE  </w:instrText>
    </w:r>
    <w:r w:rsidR="00857580" w:rsidRPr="00CB19DB">
      <w:fldChar w:fldCharType="separate"/>
    </w:r>
    <w:r w:rsidR="0079778E">
      <w:rPr>
        <w:lang w:val="fr-FR"/>
      </w:rPr>
      <w:t>5</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7C5CD6" w14:textId="77777777" w:rsidR="00D84456" w:rsidRDefault="00D84456" w:rsidP="003274DB">
      <w:r>
        <w:separator/>
      </w:r>
    </w:p>
  </w:footnote>
  <w:footnote w:type="continuationSeparator" w:id="0">
    <w:p w14:paraId="3959BBA1" w14:textId="77777777" w:rsidR="00D84456" w:rsidRDefault="00D84456"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2F66E" w14:textId="23DB931A" w:rsidR="00C04016" w:rsidRDefault="0079778E">
    <w:pPr>
      <w:pStyle w:val="Header"/>
    </w:pPr>
    <w:r>
      <w:rPr>
        <w:noProof/>
      </w:rPr>
      <w:pict w14:anchorId="35FF72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5"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028E7" w14:textId="71003E9B" w:rsidR="00857580" w:rsidRPr="00ED2A8D" w:rsidRDefault="0079778E" w:rsidP="00C04016">
    <w:pPr>
      <w:pStyle w:val="Header"/>
      <w:jc w:val="right"/>
      <w:rPr>
        <w:lang w:val="en-GB"/>
      </w:rPr>
    </w:pPr>
    <w:r>
      <w:rPr>
        <w:noProof/>
      </w:rPr>
      <w:pict w14:anchorId="33DE44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6"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442889">
      <w:rPr>
        <w:noProof/>
        <w:lang w:val="en-GB" w:eastAsia="en-GB"/>
      </w:rPr>
      <w:drawing>
        <wp:anchor distT="0" distB="0" distL="114300" distR="114300" simplePos="0" relativeHeight="251650560" behindDoc="1" locked="0" layoutInCell="1" allowOverlap="1" wp14:anchorId="03207D6E" wp14:editId="14BEDA28">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C04016">
      <w:rPr>
        <w:sz w:val="22"/>
        <w:lang w:val="en-GB"/>
      </w:rPr>
      <w:t>C63-8.4.1.6</w:t>
    </w:r>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3632" behindDoc="1" locked="0" layoutInCell="1" allowOverlap="1" wp14:anchorId="7FD87733" wp14:editId="78C3ECB2">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3303E" w14:textId="0722B10E" w:rsidR="00C04016" w:rsidRDefault="0079778E">
    <w:pPr>
      <w:pStyle w:val="Header"/>
    </w:pPr>
    <w:r>
      <w:rPr>
        <w:noProof/>
      </w:rPr>
      <w:pict w14:anchorId="2837FE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4"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8409D" w14:textId="37D3C552" w:rsidR="00C04016" w:rsidRDefault="0079778E">
    <w:pPr>
      <w:pStyle w:val="Header"/>
    </w:pPr>
    <w:r>
      <w:rPr>
        <w:noProof/>
      </w:rPr>
      <w:pict w14:anchorId="3D927D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8"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172946D8" w:rsidR="00857580" w:rsidRPr="00ED2A8D" w:rsidRDefault="0079778E" w:rsidP="008747E0">
    <w:pPr>
      <w:pStyle w:val="Header"/>
      <w:rPr>
        <w:lang w:val="en-GB"/>
      </w:rPr>
    </w:pPr>
    <w:r>
      <w:rPr>
        <w:noProof/>
      </w:rPr>
      <w:pict w14:anchorId="092623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9" o:spid="_x0000_s2056"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GB" w:eastAsia="en-GB"/>
      </w:rPr>
      <w:drawing>
        <wp:anchor distT="0" distB="0" distL="114300" distR="114300" simplePos="0" relativeHeight="251655680" behindDoc="1" locked="0" layoutInCell="1" allowOverlap="1" wp14:anchorId="622BD764" wp14:editId="406256E7">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436EA5F9" w:rsidR="00857580" w:rsidRPr="00ED2A8D" w:rsidRDefault="00C04016" w:rsidP="00C04016">
    <w:pPr>
      <w:pStyle w:val="Header"/>
      <w:jc w:val="right"/>
      <w:rPr>
        <w:lang w:val="en-GB"/>
      </w:rPr>
    </w:pPr>
    <w:r>
      <w:rPr>
        <w:sz w:val="22"/>
        <w:lang w:val="en-GB"/>
      </w:rPr>
      <w:t>C63-8.4.1.6</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FDC85" w14:textId="2421F8B0" w:rsidR="00C04016" w:rsidRDefault="0079778E">
    <w:pPr>
      <w:pStyle w:val="Header"/>
    </w:pPr>
    <w:r>
      <w:rPr>
        <w:noProof/>
      </w:rPr>
      <w:pict w14:anchorId="134DA0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7"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1EEE2" w14:textId="03A227EE" w:rsidR="00C04016" w:rsidRDefault="0079778E">
    <w:pPr>
      <w:pStyle w:val="Header"/>
    </w:pPr>
    <w:r>
      <w:rPr>
        <w:noProof/>
      </w:rPr>
      <w:pict w14:anchorId="65DDA8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41"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1943A" w14:textId="01CE2BFD" w:rsidR="00857580" w:rsidRPr="00AB623C" w:rsidRDefault="0079778E" w:rsidP="00C04016">
    <w:pPr>
      <w:pStyle w:val="Header"/>
      <w:jc w:val="right"/>
      <w:rPr>
        <w:lang w:val="en-GB"/>
      </w:rPr>
    </w:pPr>
    <w:r>
      <w:rPr>
        <w:noProof/>
      </w:rPr>
      <w:pict w14:anchorId="09BBB9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42"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4016">
      <w:rPr>
        <w:sz w:val="22"/>
        <w:lang w:val="en-GB"/>
      </w:rPr>
      <w:t>C63-8.4.1.6</w:t>
    </w:r>
    <w:r w:rsidR="00857580">
      <w:rPr>
        <w:noProof/>
        <w:lang w:val="en-GB" w:eastAsia="en-GB"/>
      </w:rPr>
      <w:drawing>
        <wp:anchor distT="0" distB="0" distL="114300" distR="114300" simplePos="0" relativeHeight="251654656" behindDoc="1" locked="0" layoutInCell="1" allowOverlap="1" wp14:anchorId="7265616B" wp14:editId="17ACACEB">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E1FB4" w14:textId="5BD48FB1" w:rsidR="00C04016" w:rsidRDefault="0079778E">
    <w:pPr>
      <w:pStyle w:val="Header"/>
    </w:pPr>
    <w:r>
      <w:rPr>
        <w:noProof/>
      </w:rPr>
      <w:pict w14:anchorId="2E6B0C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40"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yne Quinn">
    <w15:presenceInfo w15:providerId="AD" w15:userId="S-1-5-21-3687488979-3749818816-3744643308-25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16EAF"/>
    <w:rsid w:val="00033773"/>
    <w:rsid w:val="00085375"/>
    <w:rsid w:val="000C711B"/>
    <w:rsid w:val="000D4C23"/>
    <w:rsid w:val="000E5B53"/>
    <w:rsid w:val="001349DB"/>
    <w:rsid w:val="0013794D"/>
    <w:rsid w:val="00192FEB"/>
    <w:rsid w:val="001B1140"/>
    <w:rsid w:val="001C3592"/>
    <w:rsid w:val="001E416D"/>
    <w:rsid w:val="00203BE2"/>
    <w:rsid w:val="002204DA"/>
    <w:rsid w:val="00265AFA"/>
    <w:rsid w:val="0027175D"/>
    <w:rsid w:val="002B6679"/>
    <w:rsid w:val="00304DD8"/>
    <w:rsid w:val="003236FC"/>
    <w:rsid w:val="003274DB"/>
    <w:rsid w:val="003476DC"/>
    <w:rsid w:val="003500F2"/>
    <w:rsid w:val="00366678"/>
    <w:rsid w:val="003C7C34"/>
    <w:rsid w:val="004028D6"/>
    <w:rsid w:val="00406B02"/>
    <w:rsid w:val="004259CB"/>
    <w:rsid w:val="00434EE8"/>
    <w:rsid w:val="00441393"/>
    <w:rsid w:val="00456F10"/>
    <w:rsid w:val="00457308"/>
    <w:rsid w:val="00480184"/>
    <w:rsid w:val="00496E8D"/>
    <w:rsid w:val="004A4A3F"/>
    <w:rsid w:val="004C7C5C"/>
    <w:rsid w:val="004E2F16"/>
    <w:rsid w:val="004F505B"/>
    <w:rsid w:val="00526234"/>
    <w:rsid w:val="0053726A"/>
    <w:rsid w:val="00553495"/>
    <w:rsid w:val="00556CF6"/>
    <w:rsid w:val="00586F09"/>
    <w:rsid w:val="005A181A"/>
    <w:rsid w:val="0060160B"/>
    <w:rsid w:val="00603E5A"/>
    <w:rsid w:val="006127AC"/>
    <w:rsid w:val="006654C7"/>
    <w:rsid w:val="00666061"/>
    <w:rsid w:val="00680F99"/>
    <w:rsid w:val="006A4DA5"/>
    <w:rsid w:val="006A6EE5"/>
    <w:rsid w:val="006C24DF"/>
    <w:rsid w:val="006C748C"/>
    <w:rsid w:val="0070191F"/>
    <w:rsid w:val="00733698"/>
    <w:rsid w:val="00757F9E"/>
    <w:rsid w:val="00763409"/>
    <w:rsid w:val="007637E3"/>
    <w:rsid w:val="0076457B"/>
    <w:rsid w:val="00767B26"/>
    <w:rsid w:val="007715E8"/>
    <w:rsid w:val="00782745"/>
    <w:rsid w:val="0078486B"/>
    <w:rsid w:val="0079778E"/>
    <w:rsid w:val="007A446A"/>
    <w:rsid w:val="007D2107"/>
    <w:rsid w:val="007D3221"/>
    <w:rsid w:val="007E30DF"/>
    <w:rsid w:val="007E46D5"/>
    <w:rsid w:val="007F7033"/>
    <w:rsid w:val="007F7544"/>
    <w:rsid w:val="008431CF"/>
    <w:rsid w:val="00850E7F"/>
    <w:rsid w:val="00857580"/>
    <w:rsid w:val="008747E0"/>
    <w:rsid w:val="008E2A55"/>
    <w:rsid w:val="009210BC"/>
    <w:rsid w:val="009330EF"/>
    <w:rsid w:val="009414E6"/>
    <w:rsid w:val="00971591"/>
    <w:rsid w:val="00974E99"/>
    <w:rsid w:val="009764FA"/>
    <w:rsid w:val="00980192"/>
    <w:rsid w:val="009B3B25"/>
    <w:rsid w:val="009C79E3"/>
    <w:rsid w:val="009E16EC"/>
    <w:rsid w:val="009E79A1"/>
    <w:rsid w:val="00A1776A"/>
    <w:rsid w:val="00A549B3"/>
    <w:rsid w:val="00AA70F6"/>
    <w:rsid w:val="00AB326D"/>
    <w:rsid w:val="00AB623C"/>
    <w:rsid w:val="00AB73F4"/>
    <w:rsid w:val="00AC33A2"/>
    <w:rsid w:val="00AF159C"/>
    <w:rsid w:val="00B02CC1"/>
    <w:rsid w:val="00B12B0A"/>
    <w:rsid w:val="00B31A41"/>
    <w:rsid w:val="00B67422"/>
    <w:rsid w:val="00B97082"/>
    <w:rsid w:val="00BA0733"/>
    <w:rsid w:val="00BE0675"/>
    <w:rsid w:val="00C04016"/>
    <w:rsid w:val="00C065BD"/>
    <w:rsid w:val="00C23906"/>
    <w:rsid w:val="00C81162"/>
    <w:rsid w:val="00C83666"/>
    <w:rsid w:val="00CB19DB"/>
    <w:rsid w:val="00CD0934"/>
    <w:rsid w:val="00CD36BB"/>
    <w:rsid w:val="00CE5E46"/>
    <w:rsid w:val="00CF477F"/>
    <w:rsid w:val="00CF569D"/>
    <w:rsid w:val="00D43AEF"/>
    <w:rsid w:val="00D6195E"/>
    <w:rsid w:val="00D67D51"/>
    <w:rsid w:val="00D70AFE"/>
    <w:rsid w:val="00D74AE1"/>
    <w:rsid w:val="00D75F79"/>
    <w:rsid w:val="00D84456"/>
    <w:rsid w:val="00DC7E67"/>
    <w:rsid w:val="00DD6C18"/>
    <w:rsid w:val="00DF1669"/>
    <w:rsid w:val="00E234E9"/>
    <w:rsid w:val="00E24B2E"/>
    <w:rsid w:val="00E270C5"/>
    <w:rsid w:val="00E317B0"/>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6ACE9744-C120-4551-8ABF-F16D56EF1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6A6EE5"/>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87204">
      <w:bodyDiv w:val="1"/>
      <w:marLeft w:val="0"/>
      <w:marRight w:val="0"/>
      <w:marTop w:val="0"/>
      <w:marBottom w:val="0"/>
      <w:divBdr>
        <w:top w:val="none" w:sz="0" w:space="0" w:color="auto"/>
        <w:left w:val="none" w:sz="0" w:space="0" w:color="auto"/>
        <w:bottom w:val="none" w:sz="0" w:space="0" w:color="auto"/>
        <w:right w:val="none" w:sz="0" w:space="0" w:color="auto"/>
      </w:divBdr>
    </w:div>
    <w:div w:id="80126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B1F50-B8BB-400A-AB30-094E99DC6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865</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IALA</vt:lpstr>
    </vt:vector>
  </TitlesOfParts>
  <Manager>IALA</Manager>
  <Company>IALA</Company>
  <LinksUpToDate>false</LinksUpToDate>
  <CharactersWithSpaces>5788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Wayne Quinn</cp:lastModifiedBy>
  <cp:revision>2</cp:revision>
  <dcterms:created xsi:type="dcterms:W3CDTF">2017-03-16T15:50:00Z</dcterms:created>
  <dcterms:modified xsi:type="dcterms:W3CDTF">2017-03-16T15:50:00Z</dcterms:modified>
</cp:coreProperties>
</file>